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3" w:rsidRPr="00BB5914" w:rsidRDefault="00124AA2" w:rsidP="00533933">
      <w:pPr>
        <w:pStyle w:val="Heading1"/>
        <w:spacing w:before="0" w:after="0"/>
        <w:rPr>
          <w:sz w:val="22"/>
          <w:szCs w:val="22"/>
        </w:rPr>
      </w:pPr>
      <w:r>
        <w:rPr>
          <w:b w:val="0"/>
          <w:bCs w:val="0"/>
          <w:noProof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933" w:rsidRPr="00BB5914">
        <w:rPr>
          <w:sz w:val="22"/>
          <w:szCs w:val="22"/>
        </w:rPr>
        <w:t>Western Sydney Region RTO</w:t>
      </w:r>
    </w:p>
    <w:p w:rsidR="00533933" w:rsidRDefault="00533933" w:rsidP="00533933">
      <w:pPr>
        <w:rPr>
          <w:rFonts w:ascii="Arial" w:hAnsi="Arial" w:cs="Arial"/>
          <w:b/>
          <w:sz w:val="22"/>
          <w:szCs w:val="22"/>
        </w:rPr>
      </w:pPr>
      <w:r w:rsidRPr="00BB5914">
        <w:rPr>
          <w:rFonts w:ascii="Arial" w:hAnsi="Arial" w:cs="Arial"/>
          <w:b/>
          <w:sz w:val="22"/>
          <w:szCs w:val="22"/>
        </w:rPr>
        <w:t>Assessment Package</w:t>
      </w:r>
    </w:p>
    <w:p w:rsidR="00533933" w:rsidRPr="00BB5914" w:rsidRDefault="00533933" w:rsidP="00533933">
      <w:pPr>
        <w:rPr>
          <w:rFonts w:ascii="Arial" w:hAnsi="Arial" w:cs="Arial"/>
          <w:b/>
          <w:sz w:val="22"/>
          <w:szCs w:val="22"/>
        </w:rPr>
      </w:pPr>
    </w:p>
    <w:p w:rsidR="00533933" w:rsidRDefault="00533933" w:rsidP="00EE6C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Package Overview for Assessors</w:t>
      </w:r>
    </w:p>
    <w:p w:rsidR="00D91946" w:rsidRPr="00543461" w:rsidRDefault="00D91946" w:rsidP="00EE6C2A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1"/>
        <w:gridCol w:w="1260"/>
        <w:gridCol w:w="6480"/>
      </w:tblGrid>
      <w:tr w:rsidR="00533933" w:rsidRPr="00ED0EFF" w:rsidTr="006E3A67">
        <w:trPr>
          <w:cantSplit/>
          <w:trHeight w:val="380"/>
        </w:trPr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Package Number</w:t>
            </w:r>
          </w:p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 xml:space="preserve">Package Title 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3933" w:rsidRDefault="00705DA9" w:rsidP="006B43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E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17EA">
              <w:rPr>
                <w:rFonts w:ascii="Arial" w:hAnsi="Arial" w:cs="Arial"/>
                <w:sz w:val="20"/>
                <w:szCs w:val="20"/>
              </w:rPr>
              <w:t>BSB07 – Package One.</w:t>
            </w:r>
          </w:p>
          <w:p w:rsidR="00736E2C" w:rsidRDefault="00736E2C" w:rsidP="006B43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7B4C" w:rsidRPr="001C30D7" w:rsidRDefault="001C30D7" w:rsidP="006B438A">
            <w:pPr>
              <w:spacing w:before="60" w:after="6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Prepared for W</w:t>
            </w:r>
            <w:r w:rsidR="000822DA" w:rsidRPr="001C30D7">
              <w:rPr>
                <w:rFonts w:ascii="Arial" w:hAnsi="Arial" w:cs="Arial"/>
                <w:i/>
                <w:sz w:val="28"/>
                <w:szCs w:val="28"/>
              </w:rPr>
              <w:t>ork</w:t>
            </w:r>
          </w:p>
        </w:tc>
      </w:tr>
      <w:tr w:rsidR="00533933" w:rsidRPr="00ED0EFF" w:rsidTr="006E3A67">
        <w:trPr>
          <w:cantSplit/>
          <w:trHeight w:val="423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33933" w:rsidRPr="00ED0EFF" w:rsidRDefault="00424A74" w:rsidP="000822D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EFF">
              <w:rPr>
                <w:rFonts w:ascii="Arial" w:hAnsi="Arial" w:cs="Arial"/>
                <w:sz w:val="20"/>
                <w:szCs w:val="20"/>
              </w:rPr>
              <w:t xml:space="preserve"> Business Services (BSB</w:t>
            </w:r>
            <w:r w:rsidR="000822DA">
              <w:rPr>
                <w:rFonts w:ascii="Arial" w:hAnsi="Arial" w:cs="Arial"/>
                <w:sz w:val="20"/>
                <w:szCs w:val="20"/>
              </w:rPr>
              <w:t>07)</w:t>
            </w:r>
          </w:p>
        </w:tc>
      </w:tr>
      <w:tr w:rsidR="00533933" w:rsidRPr="00ED0EFF" w:rsidTr="006E3A67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  <w:vAlign w:val="center"/>
          </w:tcPr>
          <w:p w:rsidR="000822DA" w:rsidRDefault="000822DA" w:rsidP="000822DA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BSBCMM201A Communicate in the workplace</w:t>
            </w:r>
          </w:p>
          <w:p w:rsidR="00D2434A" w:rsidRDefault="00D2434A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Gather, convey and receive information and ideas</w:t>
            </w:r>
          </w:p>
          <w:p w:rsidR="00D2434A" w:rsidRDefault="00D2434A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Complete workplace documentation and correspondence</w:t>
            </w:r>
          </w:p>
          <w:p w:rsidR="00D2434A" w:rsidRDefault="00D2434A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Communicate in a way that responds positively to individual differences</w:t>
            </w:r>
          </w:p>
          <w:p w:rsidR="00424A74" w:rsidRDefault="000822DA" w:rsidP="000822DA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BSBOHS201A Participate in OHS Processes</w:t>
            </w:r>
          </w:p>
          <w:p w:rsidR="00D2434A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Work Safely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Implement workplace safety requirements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Participate in OHS consultative processes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Follow safety procedures</w:t>
            </w:r>
          </w:p>
          <w:p w:rsidR="000822DA" w:rsidRDefault="000822DA" w:rsidP="000822DA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BSBWOR204A Use Business Technology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Select and use technology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Process and organise data</w:t>
            </w:r>
          </w:p>
          <w:p w:rsidR="00591BA9" w:rsidRDefault="00591BA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Maintain technology</w:t>
            </w:r>
          </w:p>
          <w:p w:rsidR="00591BA9" w:rsidRDefault="00591BA9" w:rsidP="00591BA9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BSBITU102A Develop keyboard skills</w:t>
            </w:r>
          </w:p>
          <w:p w:rsidR="00591BA9" w:rsidRDefault="001C30D7" w:rsidP="00D85BED">
            <w:pPr>
              <w:pStyle w:val="Header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>Use safe work practices</w:t>
            </w:r>
          </w:p>
          <w:p w:rsidR="000822DA" w:rsidRPr="00ED0EFF" w:rsidRDefault="000822DA" w:rsidP="000822DA">
            <w:pPr>
              <w:pStyle w:val="Header"/>
              <w:rPr>
                <w:rFonts w:cs="Arial"/>
              </w:rPr>
            </w:pPr>
          </w:p>
        </w:tc>
      </w:tr>
      <w:tr w:rsidR="00533933" w:rsidRPr="00ED0EFF" w:rsidTr="006E3A67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ED0EFF" w:rsidRDefault="00533933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27B4C" w:rsidRDefault="00327B4C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ED0EFF" w:rsidRDefault="00533933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ED0EFF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ED0EFF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="001E1059">
              <w:rPr>
                <w:rFonts w:ascii="Arial" w:hAnsi="Arial" w:cs="Arial"/>
                <w:b/>
                <w:sz w:val="20"/>
                <w:szCs w:val="20"/>
              </w:rPr>
              <w:t>-3</w:t>
            </w:r>
            <w:r w:rsidR="00ED0E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49CE" w:rsidRPr="00ED0E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33933" w:rsidRPr="00ED0EFF" w:rsidRDefault="00533933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FA11E5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ED0EFF" w:rsidRDefault="00533933" w:rsidP="00C600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ED0EFF" w:rsidRDefault="00533933" w:rsidP="00C600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24002D" w:rsidRDefault="00533933" w:rsidP="00C6000B">
            <w:pPr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 xml:space="preserve">The Assessment Notice includes </w:t>
            </w:r>
            <w:r w:rsidR="005A49CE" w:rsidRPr="0024002D">
              <w:rPr>
                <w:rFonts w:ascii="Arial" w:hAnsi="Arial" w:cs="Arial"/>
                <w:sz w:val="20"/>
                <w:szCs w:val="20"/>
              </w:rPr>
              <w:t>t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Pr="0024002D">
              <w:rPr>
                <w:rFonts w:ascii="Arial" w:hAnsi="Arial" w:cs="Arial"/>
                <w:b/>
                <w:sz w:val="20"/>
                <w:szCs w:val="20"/>
              </w:rPr>
              <w:t>task description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49CE" w:rsidRPr="0024002D">
              <w:rPr>
                <w:rFonts w:ascii="Arial" w:hAnsi="Arial" w:cs="Arial"/>
                <w:sz w:val="20"/>
                <w:szCs w:val="20"/>
              </w:rPr>
              <w:t>and</w:t>
            </w:r>
            <w:r w:rsidR="005A49CE" w:rsidRPr="002400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5A723C"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provided to students.</w:t>
            </w:r>
            <w:r w:rsidR="00FA11E5"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327B4C" w:rsidRPr="0024002D">
              <w:rPr>
                <w:rFonts w:ascii="Arial" w:hAnsi="Arial" w:cs="Arial"/>
                <w:sz w:val="20"/>
                <w:szCs w:val="20"/>
              </w:rPr>
              <w:t xml:space="preserve">task 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 xml:space="preserve">notice </w:t>
            </w:r>
            <w:r w:rsidR="00327B4C" w:rsidRPr="0024002D">
              <w:rPr>
                <w:rFonts w:ascii="Arial" w:hAnsi="Arial" w:cs="Arial"/>
                <w:sz w:val="20"/>
                <w:szCs w:val="20"/>
              </w:rPr>
              <w:t>should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7B4C" w:rsidRPr="0024002D">
              <w:rPr>
                <w:rFonts w:ascii="Arial" w:hAnsi="Arial" w:cs="Arial"/>
                <w:sz w:val="20"/>
                <w:szCs w:val="20"/>
              </w:rPr>
              <w:t>be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1E1059" w:rsidRPr="0024002D">
              <w:rPr>
                <w:rFonts w:ascii="Arial" w:hAnsi="Arial" w:cs="Arial"/>
                <w:sz w:val="20"/>
                <w:szCs w:val="20"/>
              </w:rPr>
              <w:t>mended to reflect your schools resources.</w:t>
            </w:r>
          </w:p>
          <w:p w:rsidR="00424A74" w:rsidRPr="0024002D" w:rsidRDefault="00424A74" w:rsidP="006E3A67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A74" w:rsidRPr="0024002D" w:rsidRDefault="00ED0EFF" w:rsidP="00C6000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24002D">
              <w:rPr>
                <w:b w:val="0"/>
                <w:sz w:val="20"/>
                <w:szCs w:val="20"/>
              </w:rPr>
              <w:t>The s</w:t>
            </w:r>
            <w:r w:rsidR="00424A74" w:rsidRPr="0024002D">
              <w:rPr>
                <w:b w:val="0"/>
                <w:sz w:val="20"/>
                <w:szCs w:val="20"/>
              </w:rPr>
              <w:t xml:space="preserve">uggested </w:t>
            </w:r>
            <w:r w:rsidRPr="0024002D">
              <w:rPr>
                <w:b w:val="0"/>
                <w:sz w:val="20"/>
                <w:szCs w:val="20"/>
              </w:rPr>
              <w:t>t</w:t>
            </w:r>
            <w:r w:rsidR="00424A74" w:rsidRPr="0024002D">
              <w:rPr>
                <w:b w:val="0"/>
                <w:sz w:val="20"/>
                <w:szCs w:val="20"/>
              </w:rPr>
              <w:t>imeframe</w:t>
            </w:r>
            <w:r w:rsidRPr="0024002D">
              <w:rPr>
                <w:b w:val="0"/>
                <w:sz w:val="20"/>
                <w:szCs w:val="20"/>
              </w:rPr>
              <w:t xml:space="preserve"> for this activity is </w:t>
            </w:r>
            <w:r w:rsidR="007A1924" w:rsidRPr="0024002D">
              <w:rPr>
                <w:b w:val="0"/>
                <w:sz w:val="20"/>
                <w:szCs w:val="20"/>
              </w:rPr>
              <w:t>2 ½ - 3</w:t>
            </w:r>
            <w:r w:rsidR="00424A74" w:rsidRPr="0024002D">
              <w:rPr>
                <w:b w:val="0"/>
                <w:sz w:val="20"/>
                <w:szCs w:val="20"/>
              </w:rPr>
              <w:t xml:space="preserve"> hours</w:t>
            </w:r>
            <w:r w:rsidR="007A1924" w:rsidRPr="0024002D">
              <w:rPr>
                <w:b w:val="0"/>
                <w:sz w:val="20"/>
                <w:szCs w:val="20"/>
              </w:rPr>
              <w:t xml:space="preserve"> </w:t>
            </w:r>
          </w:p>
          <w:p w:rsidR="00424A74" w:rsidRPr="0024002D" w:rsidRDefault="00424A74" w:rsidP="00C6000B">
            <w:pPr>
              <w:pStyle w:val="Header"/>
              <w:rPr>
                <w:rFonts w:cs="Arial"/>
              </w:rPr>
            </w:pPr>
          </w:p>
          <w:p w:rsidR="00424A74" w:rsidRPr="0024002D" w:rsidRDefault="00424A74" w:rsidP="006E3A67">
            <w:pPr>
              <w:pStyle w:val="Heading1"/>
              <w:spacing w:before="0" w:after="0"/>
              <w:rPr>
                <w:sz w:val="20"/>
                <w:szCs w:val="20"/>
              </w:rPr>
            </w:pPr>
            <w:r w:rsidRPr="0024002D">
              <w:rPr>
                <w:sz w:val="20"/>
                <w:szCs w:val="20"/>
              </w:rPr>
              <w:t>Suggestions for Carrying Out Task</w:t>
            </w:r>
          </w:p>
          <w:p w:rsidR="006E3A67" w:rsidRPr="0024002D" w:rsidRDefault="001E1059" w:rsidP="001147B9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 w:rsidRPr="0024002D">
              <w:t xml:space="preserve">Students </w:t>
            </w:r>
            <w:r w:rsidR="000B43F6" w:rsidRPr="0024002D">
              <w:t>should be paired prior to task commencement</w:t>
            </w:r>
          </w:p>
          <w:p w:rsidR="00533933" w:rsidRPr="0024002D" w:rsidRDefault="0094203B" w:rsidP="001147B9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 w:rsidRPr="0024002D">
              <w:rPr>
                <w:rFonts w:cs="Arial"/>
              </w:rPr>
              <w:t>Students need to decide which pairs will address which components of the OH&amp;S package</w:t>
            </w:r>
          </w:p>
        </w:tc>
      </w:tr>
      <w:tr w:rsidR="00ED0EFF" w:rsidRPr="00ED0EFF" w:rsidTr="006E3A67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ED0EFF" w:rsidRPr="00ED0EFF" w:rsidRDefault="00ED0EFF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27B4C" w:rsidRDefault="00327B4C" w:rsidP="006B4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0EFF" w:rsidRPr="00ED0EFF" w:rsidRDefault="00ED0EFF" w:rsidP="009420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  <w:r w:rsidR="0094203B">
              <w:rPr>
                <w:rFonts w:ascii="Arial" w:hAnsi="Arial" w:cs="Arial"/>
                <w:b/>
                <w:sz w:val="20"/>
                <w:szCs w:val="20"/>
              </w:rPr>
              <w:t>4-5</w:t>
            </w: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0EFF" w:rsidRPr="0024002D" w:rsidRDefault="0094203B" w:rsidP="00EE6C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02D">
              <w:rPr>
                <w:rFonts w:ascii="Arial" w:hAnsi="Arial" w:cs="Arial"/>
                <w:b/>
                <w:sz w:val="20"/>
                <w:szCs w:val="20"/>
              </w:rPr>
              <w:t>Student Self A</w:t>
            </w:r>
            <w:r w:rsidR="00ED0EFF" w:rsidRPr="0024002D">
              <w:rPr>
                <w:rFonts w:ascii="Arial" w:hAnsi="Arial" w:cs="Arial"/>
                <w:b/>
                <w:sz w:val="20"/>
                <w:szCs w:val="20"/>
              </w:rPr>
              <w:t xml:space="preserve">ssessment </w:t>
            </w:r>
          </w:p>
          <w:p w:rsidR="006E3A67" w:rsidRPr="0024002D" w:rsidRDefault="00ED0EFF" w:rsidP="008E3A8F">
            <w:pPr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 xml:space="preserve">This checklist is designed to be handed to the student. It enables the student to undertake a self assessment before submission of the </w:t>
            </w:r>
            <w:r w:rsidR="008E3A8F" w:rsidRPr="0024002D">
              <w:rPr>
                <w:rFonts w:ascii="Arial" w:hAnsi="Arial" w:cs="Arial"/>
                <w:sz w:val="20"/>
                <w:szCs w:val="20"/>
              </w:rPr>
              <w:t>task.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The completed checklist should be handed to the assessor with 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 xml:space="preserve">the completed </w:t>
            </w:r>
            <w:r w:rsidR="008E3A8F" w:rsidRPr="0024002D">
              <w:rPr>
                <w:rFonts w:ascii="Arial" w:hAnsi="Arial" w:cs="Arial"/>
                <w:sz w:val="20"/>
                <w:szCs w:val="20"/>
              </w:rPr>
              <w:t>task</w:t>
            </w:r>
            <w:r w:rsidR="006E3A67" w:rsidRPr="0024002D">
              <w:rPr>
                <w:rFonts w:ascii="Arial" w:hAnsi="Arial" w:cs="Arial"/>
                <w:sz w:val="20"/>
                <w:szCs w:val="20"/>
              </w:rPr>
              <w:t>. The assessor is than able to use the checklist to determine competence and provided feedback</w:t>
            </w:r>
          </w:p>
          <w:p w:rsidR="0094203B" w:rsidRPr="0024002D" w:rsidRDefault="0094203B" w:rsidP="008E3A8F">
            <w:pPr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b/>
                <w:sz w:val="20"/>
                <w:szCs w:val="20"/>
              </w:rPr>
              <w:t>Observation Checklist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94203B" w:rsidRPr="0024002D" w:rsidRDefault="007A1924" w:rsidP="0024002D">
            <w:pPr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>T</w:t>
            </w:r>
            <w:r w:rsidR="0094203B" w:rsidRPr="0024002D">
              <w:rPr>
                <w:rFonts w:ascii="Arial" w:hAnsi="Arial" w:cs="Arial"/>
                <w:sz w:val="20"/>
                <w:szCs w:val="20"/>
              </w:rPr>
              <w:t xml:space="preserve">his checklist is for use by assessors to determine consistency </w:t>
            </w:r>
            <w:r w:rsidR="0024002D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94203B" w:rsidRPr="0024002D">
              <w:rPr>
                <w:rFonts w:ascii="Arial" w:hAnsi="Arial" w:cs="Arial"/>
                <w:sz w:val="20"/>
                <w:szCs w:val="20"/>
              </w:rPr>
              <w:t>observation.</w:t>
            </w:r>
          </w:p>
        </w:tc>
      </w:tr>
      <w:tr w:rsidR="00FA11E5" w:rsidRPr="00ED0EFF" w:rsidTr="006E3A67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ED0EFF" w:rsidRDefault="00FA11E5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27B4C" w:rsidRDefault="00327B4C" w:rsidP="006B4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11E5" w:rsidRPr="00ED0EFF" w:rsidRDefault="00EE6C2A" w:rsidP="009420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94203B">
              <w:rPr>
                <w:rFonts w:ascii="Arial" w:hAnsi="Arial" w:cs="Arial"/>
                <w:b/>
                <w:sz w:val="20"/>
                <w:szCs w:val="20"/>
              </w:rPr>
              <w:t xml:space="preserve"> 6</w:t>
            </w: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ED0EFF" w:rsidRDefault="00EE6C2A" w:rsidP="006B438A">
            <w:pPr>
              <w:rPr>
                <w:rFonts w:ascii="Arial" w:hAnsi="Arial" w:cs="Arial"/>
                <w:sz w:val="20"/>
                <w:szCs w:val="20"/>
              </w:rPr>
            </w:pPr>
            <w:r w:rsidRPr="00ED0EF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D0EFF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 w:rsidRPr="00ED0EFF">
              <w:rPr>
                <w:rFonts w:ascii="Arial" w:hAnsi="Arial" w:cs="Arial"/>
                <w:sz w:val="20"/>
                <w:szCs w:val="20"/>
              </w:rPr>
              <w:t xml:space="preserve"> should be completed by the assessor and provided to the student when all aspects of the task have been completed and additional verbal feedback and opportunities for re- assessment if necessary discussed.</w:t>
            </w:r>
          </w:p>
        </w:tc>
      </w:tr>
      <w:tr w:rsidR="00533933" w:rsidRPr="00ED0EFF" w:rsidTr="006E3A67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ED0EFF" w:rsidRDefault="00533933" w:rsidP="006B4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4A74" w:rsidRDefault="00424A74" w:rsidP="00ED0EFF">
            <w:pPr>
              <w:pStyle w:val="Header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 w:rsidRPr="00ED0EFF">
              <w:rPr>
                <w:rFonts w:cs="Arial"/>
              </w:rPr>
              <w:t>Access to personal computer and printer</w:t>
            </w:r>
            <w:r w:rsidR="008E3A8F">
              <w:rPr>
                <w:rFonts w:cs="Arial"/>
              </w:rPr>
              <w:t>.</w:t>
            </w:r>
          </w:p>
          <w:p w:rsidR="008E3A8F" w:rsidRPr="00ED0EFF" w:rsidRDefault="008E3A8F" w:rsidP="00ED0EFF">
            <w:pPr>
              <w:pStyle w:val="Header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>
              <w:rPr>
                <w:rFonts w:cs="Arial"/>
              </w:rPr>
              <w:t>Access to internet and email.</w:t>
            </w:r>
          </w:p>
          <w:p w:rsidR="008E3A8F" w:rsidRPr="006E3A67" w:rsidRDefault="008E3A8F" w:rsidP="008D17AA">
            <w:pPr>
              <w:pStyle w:val="Header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>
              <w:rPr>
                <w:rFonts w:cs="Arial"/>
              </w:rPr>
              <w:t>Access to laminator.</w:t>
            </w:r>
          </w:p>
        </w:tc>
      </w:tr>
      <w:tr w:rsidR="00533933" w:rsidRPr="00ED0EFF" w:rsidTr="006E3A67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ED0EFF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ED0EFF" w:rsidRDefault="00533933" w:rsidP="006B43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3A67" w:rsidRPr="006E3A67" w:rsidRDefault="006E3A67" w:rsidP="006E3A67">
            <w:pPr>
              <w:pStyle w:val="Header"/>
              <w:rPr>
                <w:rFonts w:cs="Arial"/>
              </w:rPr>
            </w:pPr>
          </w:p>
        </w:tc>
      </w:tr>
    </w:tbl>
    <w:p w:rsidR="004E2E22" w:rsidRPr="004E2E22" w:rsidRDefault="00533933" w:rsidP="00D85BED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4E2E22" w:rsidRPr="004E2E22">
        <w:rPr>
          <w:sz w:val="22"/>
          <w:szCs w:val="22"/>
        </w:rPr>
        <w:lastRenderedPageBreak/>
        <w:t xml:space="preserve">Western Sydney Region </w:t>
      </w:r>
    </w:p>
    <w:p w:rsidR="00AF1723" w:rsidRPr="004E2E22" w:rsidRDefault="00AF172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4E2E22">
        <w:rPr>
          <w:sz w:val="22"/>
          <w:szCs w:val="22"/>
        </w:rPr>
        <w:t>Vocational Education and Training</w:t>
      </w:r>
    </w:p>
    <w:p w:rsidR="00AF1723" w:rsidRDefault="00AF1723" w:rsidP="004E2E22">
      <w:pPr>
        <w:pStyle w:val="Heading3"/>
        <w:spacing w:before="0" w:after="0"/>
        <w:jc w:val="center"/>
        <w:rPr>
          <w:rFonts w:ascii="Arial" w:hAnsi="Arial" w:cs="Arial"/>
          <w:szCs w:val="22"/>
        </w:rPr>
      </w:pPr>
      <w:r w:rsidRPr="004E2E22">
        <w:rPr>
          <w:rFonts w:ascii="Arial" w:hAnsi="Arial" w:cs="Arial"/>
          <w:szCs w:val="22"/>
        </w:rPr>
        <w:t>Assessment Notice</w:t>
      </w:r>
      <w:r w:rsidR="004E2E22" w:rsidRPr="004E2E22">
        <w:rPr>
          <w:rFonts w:ascii="Arial" w:hAnsi="Arial" w:cs="Arial"/>
          <w:szCs w:val="22"/>
        </w:rPr>
        <w:t xml:space="preserve"> </w:t>
      </w:r>
      <w:r w:rsidR="000B6D2D">
        <w:rPr>
          <w:rFonts w:ascii="Arial" w:hAnsi="Arial" w:cs="Arial"/>
          <w:szCs w:val="22"/>
        </w:rPr>
        <w:t xml:space="preserve"> </w:t>
      </w:r>
    </w:p>
    <w:p w:rsidR="004E2E22" w:rsidRPr="000B6D2D" w:rsidRDefault="000B6D2D" w:rsidP="000B6D2D">
      <w:pPr>
        <w:ind w:left="1440" w:firstLine="720"/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sz w:val="22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AF1723" w:rsidRPr="00B94399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B94399" w:rsidRDefault="00AF1723" w:rsidP="007E01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705DA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6E3A67">
              <w:rPr>
                <w:rFonts w:ascii="Arial" w:hAnsi="Arial" w:cs="Arial"/>
                <w:b/>
                <w:sz w:val="22"/>
                <w:szCs w:val="22"/>
                <w:lang w:val="en-US"/>
              </w:rPr>
              <w:t>Business Services</w:t>
            </w:r>
          </w:p>
        </w:tc>
      </w:tr>
      <w:tr w:rsidR="00AF1723" w:rsidRPr="00B94399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B94399" w:rsidRDefault="00AF1723" w:rsidP="007E01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23A51" w:rsidRPr="00123A51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1C30D7" w:rsidRDefault="00123A51" w:rsidP="000822DA">
            <w:pPr>
              <w:pStyle w:val="Header"/>
              <w:rPr>
                <w:rFonts w:cs="Arial"/>
                <w:sz w:val="22"/>
              </w:rPr>
            </w:pPr>
            <w:r w:rsidRPr="00123A51">
              <w:rPr>
                <w:rFonts w:cs="Arial"/>
                <w:b/>
                <w:sz w:val="22"/>
              </w:rPr>
              <w:t xml:space="preserve">Unit of competency </w:t>
            </w:r>
            <w:r w:rsidR="00705DA9">
              <w:rPr>
                <w:rFonts w:cs="Arial"/>
                <w:sz w:val="22"/>
              </w:rPr>
              <w:t xml:space="preserve"> </w:t>
            </w:r>
            <w:r w:rsidR="00A86466">
              <w:rPr>
                <w:rFonts w:cs="Arial"/>
                <w:sz w:val="22"/>
              </w:rPr>
              <w:t xml:space="preserve">   </w:t>
            </w:r>
          </w:p>
          <w:p w:rsidR="000822DA" w:rsidRDefault="000822DA" w:rsidP="00D85BED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BSBCMM201A Communicate in the workplace</w:t>
            </w:r>
          </w:p>
          <w:p w:rsidR="000822DA" w:rsidRDefault="000822DA" w:rsidP="00D85BED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 xml:space="preserve">BSBOHS201A </w:t>
            </w:r>
            <w:r w:rsidR="00FB3E7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Participate in OHS Processes</w:t>
            </w:r>
          </w:p>
          <w:p w:rsidR="000822DA" w:rsidRDefault="000822DA" w:rsidP="00D85BED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BSBWOR204A Use Business Technology</w:t>
            </w:r>
          </w:p>
          <w:p w:rsidR="001C30D7" w:rsidRDefault="001C30D7" w:rsidP="001C30D7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BSBITU102A Develop keyboard skills</w:t>
            </w:r>
          </w:p>
          <w:p w:rsidR="00123A51" w:rsidRPr="00123A51" w:rsidRDefault="00123A51" w:rsidP="000822D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AF1723" w:rsidRPr="00B94399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AF1723" w:rsidRPr="00B94399" w:rsidRDefault="006E3A67" w:rsidP="007E013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Date Given :                                            Due Date:</w:t>
            </w:r>
            <w:r w:rsidR="00B0676D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B0676D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B0676D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B0676D"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94203B" w:rsidRPr="00B94399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94203B" w:rsidRPr="0094203B" w:rsidRDefault="0094203B" w:rsidP="007E01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203B">
              <w:rPr>
                <w:rFonts w:ascii="Arial" w:hAnsi="Arial" w:cs="Arial"/>
                <w:sz w:val="20"/>
                <w:szCs w:val="20"/>
                <w:lang w:val="en-US"/>
              </w:rPr>
              <w:t>Employability Skills are contained in this assessment</w:t>
            </w:r>
          </w:p>
        </w:tc>
      </w:tr>
    </w:tbl>
    <w:p w:rsidR="003E7083" w:rsidRPr="00C6000B" w:rsidRDefault="003E7083" w:rsidP="003E7083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C78F3" w:rsidRPr="00C6000B" w:rsidTr="00612092">
        <w:trPr>
          <w:trHeight w:val="8782"/>
        </w:trPr>
        <w:tc>
          <w:tcPr>
            <w:tcW w:w="9288" w:type="dxa"/>
          </w:tcPr>
          <w:p w:rsidR="000761EC" w:rsidRPr="00C6000B" w:rsidRDefault="000761EC" w:rsidP="001E1EBF">
            <w:pPr>
              <w:tabs>
                <w:tab w:val="left" w:pos="126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6000B" w:rsidRPr="0024002D" w:rsidRDefault="00C6000B" w:rsidP="00C6000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6000B">
              <w:rPr>
                <w:rFonts w:ascii="Arial" w:hAnsi="Arial" w:cs="Arial"/>
                <w:b/>
                <w:sz w:val="22"/>
                <w:szCs w:val="22"/>
              </w:rPr>
              <w:t>Task Description:</w:t>
            </w:r>
            <w:ins w:id="0" w:author="hkemp2" w:date="2009-03-13T11:38:00Z">
              <w:r w:rsidR="002150E5">
                <w:rPr>
                  <w:rFonts w:ascii="Arial" w:hAnsi="Arial" w:cs="Arial"/>
                  <w:b/>
                  <w:sz w:val="22"/>
                  <w:szCs w:val="22"/>
                </w:rPr>
                <w:t xml:space="preserve"> </w:t>
              </w:r>
            </w:ins>
            <w:r w:rsidR="00612092" w:rsidRPr="0024002D">
              <w:rPr>
                <w:rFonts w:ascii="Arial" w:hAnsi="Arial" w:cs="Arial"/>
                <w:b/>
                <w:sz w:val="22"/>
                <w:szCs w:val="22"/>
              </w:rPr>
              <w:t>this task will be completed in 2 parts</w:t>
            </w:r>
          </w:p>
          <w:p w:rsidR="001A42DC" w:rsidRPr="0024002D" w:rsidRDefault="002150E5" w:rsidP="00C600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b/>
                <w:sz w:val="20"/>
                <w:szCs w:val="20"/>
              </w:rPr>
              <w:t>Part 1: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6000B" w:rsidRPr="0024002D" w:rsidRDefault="000822DA" w:rsidP="001147B9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 xml:space="preserve">You and a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colleague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have been asked by your supervisor to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contribute to the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package for the new employee’s induction program. The section of the package yo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u have been asked to do is OH&amp;S In the Workplace.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There are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4 sections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this package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. You need to produce </w:t>
            </w:r>
            <w:r w:rsidRPr="0024002D">
              <w:rPr>
                <w:rFonts w:ascii="Arial" w:hAnsi="Arial" w:cs="Arial"/>
                <w:sz w:val="20"/>
                <w:szCs w:val="20"/>
                <w:u w:val="single"/>
              </w:rPr>
              <w:t>one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 part of the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package</w:t>
            </w:r>
            <w:r w:rsidRPr="0024002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6000B" w:rsidRPr="008D17AA" w:rsidRDefault="000822DA" w:rsidP="001147B9">
            <w:pPr>
              <w:pStyle w:val="ListParagraph"/>
              <w:numPr>
                <w:ilvl w:val="1"/>
                <w:numId w:val="1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17AA">
              <w:rPr>
                <w:rFonts w:ascii="Arial" w:hAnsi="Arial" w:cs="Arial"/>
                <w:sz w:val="20"/>
                <w:szCs w:val="20"/>
              </w:rPr>
              <w:t xml:space="preserve"> 1. OH&amp;S Policy, Procedures and Programs</w:t>
            </w:r>
          </w:p>
          <w:p w:rsidR="000822DA" w:rsidRDefault="000822DA" w:rsidP="001147B9">
            <w:pPr>
              <w:pStyle w:val="ListParagraph"/>
              <w:numPr>
                <w:ilvl w:val="1"/>
                <w:numId w:val="1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17AA">
              <w:rPr>
                <w:rFonts w:ascii="Arial" w:hAnsi="Arial" w:cs="Arial"/>
                <w:sz w:val="20"/>
                <w:szCs w:val="20"/>
              </w:rPr>
              <w:t>2. Hazards in the Workplace</w:t>
            </w:r>
          </w:p>
          <w:p w:rsidR="000822DA" w:rsidRPr="008D17AA" w:rsidRDefault="000822DA" w:rsidP="001147B9">
            <w:pPr>
              <w:pStyle w:val="ListParagraph"/>
              <w:numPr>
                <w:ilvl w:val="1"/>
                <w:numId w:val="1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17AA">
              <w:rPr>
                <w:rFonts w:ascii="Arial" w:hAnsi="Arial" w:cs="Arial"/>
                <w:sz w:val="20"/>
                <w:szCs w:val="20"/>
              </w:rPr>
              <w:t>3. Occupational overuse syndrome</w:t>
            </w:r>
          </w:p>
          <w:p w:rsidR="000822DA" w:rsidRPr="008D17AA" w:rsidRDefault="000822DA" w:rsidP="001147B9">
            <w:pPr>
              <w:pStyle w:val="ListParagraph"/>
              <w:numPr>
                <w:ilvl w:val="1"/>
                <w:numId w:val="1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17AA">
              <w:rPr>
                <w:rFonts w:ascii="Arial" w:hAnsi="Arial" w:cs="Arial"/>
                <w:sz w:val="20"/>
                <w:szCs w:val="20"/>
              </w:rPr>
              <w:t>4. Ergonomics</w:t>
            </w:r>
          </w:p>
          <w:p w:rsidR="002150E5" w:rsidRPr="002B7764" w:rsidRDefault="002150E5" w:rsidP="00C600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E3A8F" w:rsidRPr="0024002D" w:rsidRDefault="002B7764" w:rsidP="001147B9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150E5">
              <w:rPr>
                <w:rFonts w:ascii="Arial" w:hAnsi="Arial" w:cs="Arial"/>
                <w:sz w:val="20"/>
                <w:szCs w:val="20"/>
              </w:rPr>
              <w:t xml:space="preserve"> To ensure continuity of all sections y</w:t>
            </w:r>
            <w:r w:rsidR="00D972BD" w:rsidRPr="002150E5">
              <w:rPr>
                <w:rFonts w:ascii="Arial" w:hAnsi="Arial" w:cs="Arial"/>
                <w:sz w:val="20"/>
                <w:szCs w:val="20"/>
              </w:rPr>
              <w:t xml:space="preserve">ou will need to use Microsoft word with headings in “Tahoma” font size 14 with the body of </w:t>
            </w:r>
            <w:r w:rsidRPr="002150E5">
              <w:rPr>
                <w:rFonts w:ascii="Arial" w:hAnsi="Arial" w:cs="Arial"/>
                <w:sz w:val="20"/>
                <w:szCs w:val="20"/>
              </w:rPr>
              <w:t xml:space="preserve">in Arial font size 10. You </w:t>
            </w:r>
            <w:r w:rsidRPr="0024002D">
              <w:rPr>
                <w:rFonts w:ascii="Arial" w:hAnsi="Arial" w:cs="Arial"/>
                <w:sz w:val="20"/>
                <w:szCs w:val="20"/>
              </w:rPr>
              <w:t>may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 xml:space="preserve"> use</w:t>
            </w:r>
            <w:r w:rsidRPr="002150E5">
              <w:rPr>
                <w:rFonts w:ascii="Arial" w:hAnsi="Arial" w:cs="Arial"/>
                <w:sz w:val="20"/>
                <w:szCs w:val="20"/>
              </w:rPr>
              <w:t xml:space="preserve"> diagrams from the internet to enhance your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section of the package</w:t>
            </w:r>
            <w:r w:rsidRPr="002150E5">
              <w:rPr>
                <w:rFonts w:ascii="Arial" w:hAnsi="Arial" w:cs="Arial"/>
                <w:sz w:val="20"/>
                <w:szCs w:val="20"/>
              </w:rPr>
              <w:t xml:space="preserve"> Print one edited copy to be handed to your supervisor. List the business technology</w:t>
            </w:r>
            <w:r w:rsidR="00FB3E77" w:rsidRPr="002150E5">
              <w:rPr>
                <w:rFonts w:ascii="Arial" w:hAnsi="Arial" w:cs="Arial"/>
                <w:sz w:val="20"/>
                <w:szCs w:val="20"/>
              </w:rPr>
              <w:t>, software</w:t>
            </w:r>
            <w:r w:rsidRPr="002150E5">
              <w:rPr>
                <w:rFonts w:ascii="Arial" w:hAnsi="Arial" w:cs="Arial"/>
                <w:sz w:val="20"/>
                <w:szCs w:val="20"/>
              </w:rPr>
              <w:t xml:space="preserve"> and the</w:t>
            </w:r>
            <w:r w:rsidR="00FB3E77" w:rsidRPr="002150E5">
              <w:rPr>
                <w:rFonts w:ascii="Arial" w:hAnsi="Arial" w:cs="Arial"/>
                <w:sz w:val="20"/>
                <w:szCs w:val="20"/>
              </w:rPr>
              <w:t xml:space="preserve"> consumables</w:t>
            </w:r>
            <w:r w:rsidRPr="002150E5">
              <w:rPr>
                <w:rFonts w:ascii="Arial" w:hAnsi="Arial" w:cs="Arial"/>
                <w:sz w:val="20"/>
                <w:szCs w:val="20"/>
              </w:rPr>
              <w:t xml:space="preserve"> required to prepare </w:t>
            </w:r>
            <w:r w:rsidRPr="0024002D">
              <w:rPr>
                <w:rFonts w:ascii="Arial" w:hAnsi="Arial" w:cs="Arial"/>
                <w:sz w:val="20"/>
                <w:szCs w:val="20"/>
              </w:rPr>
              <w:t xml:space="preserve">this </w:t>
            </w:r>
            <w:r w:rsidR="002150E5" w:rsidRPr="0024002D">
              <w:rPr>
                <w:rFonts w:ascii="Arial" w:hAnsi="Arial" w:cs="Arial"/>
                <w:sz w:val="20"/>
                <w:szCs w:val="20"/>
              </w:rPr>
              <w:t>package</w:t>
            </w:r>
            <w:r w:rsidRPr="0024002D">
              <w:rPr>
                <w:rFonts w:ascii="Arial" w:hAnsi="Arial" w:cs="Arial"/>
                <w:sz w:val="20"/>
                <w:szCs w:val="20"/>
              </w:rPr>
              <w:t>.</w:t>
            </w:r>
            <w:r w:rsidR="00FB3E77"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17AA" w:rsidRPr="002400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3A8F" w:rsidRPr="008E3A8F" w:rsidRDefault="001A42DC" w:rsidP="001147B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>Using the information from your section of the manual</w:t>
            </w:r>
            <w:r w:rsidR="00FB3E7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design and </w:t>
            </w:r>
            <w:r w:rsidR="00FB3E77">
              <w:rPr>
                <w:rFonts w:ascii="Arial" w:hAnsi="Arial" w:cs="Arial"/>
                <w:sz w:val="20"/>
                <w:szCs w:val="20"/>
              </w:rPr>
              <w:t>make a POSTER for the room. It needs to be attractive and eye catching. Produce one copy and laminate it for the room.</w:t>
            </w:r>
          </w:p>
          <w:p w:rsidR="00FB3E77" w:rsidRDefault="00FB3E77" w:rsidP="001147B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 a power point presentation</w:t>
            </w:r>
            <w:r w:rsidR="001A42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42DC" w:rsidRPr="0024002D">
              <w:rPr>
                <w:rFonts w:ascii="Arial" w:hAnsi="Arial" w:cs="Arial"/>
                <w:sz w:val="20"/>
                <w:szCs w:val="20"/>
              </w:rPr>
              <w:t>of your section of the package</w:t>
            </w:r>
            <w:r>
              <w:rPr>
                <w:rFonts w:ascii="Arial" w:hAnsi="Arial" w:cs="Arial"/>
                <w:sz w:val="20"/>
                <w:szCs w:val="20"/>
              </w:rPr>
              <w:t>, of at least four slides, to be used at the induction program. Email your PowerPoint to your teacher.</w:t>
            </w:r>
          </w:p>
          <w:p w:rsidR="001A42DC" w:rsidRPr="0024002D" w:rsidRDefault="001A42DC" w:rsidP="001A42D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002D">
              <w:rPr>
                <w:rFonts w:ascii="Arial" w:hAnsi="Arial" w:cs="Arial"/>
                <w:b/>
                <w:sz w:val="20"/>
                <w:szCs w:val="20"/>
              </w:rPr>
              <w:t xml:space="preserve">Part </w:t>
            </w:r>
            <w:r w:rsidR="00612092" w:rsidRPr="0024002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4002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F7592B" w:rsidRPr="0024002D" w:rsidRDefault="001A42DC" w:rsidP="001A42DC">
            <w:pPr>
              <w:pStyle w:val="ListParagraph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002D">
              <w:rPr>
                <w:rFonts w:ascii="Arial" w:hAnsi="Arial" w:cs="Arial"/>
                <w:sz w:val="20"/>
                <w:szCs w:val="20"/>
              </w:rPr>
              <w:t xml:space="preserve">Using the </w:t>
            </w:r>
            <w:r w:rsidR="00612092" w:rsidRPr="0024002D">
              <w:rPr>
                <w:rFonts w:ascii="Arial" w:hAnsi="Arial" w:cs="Arial"/>
                <w:sz w:val="20"/>
                <w:szCs w:val="20"/>
              </w:rPr>
              <w:t>memorandum received complete the task</w:t>
            </w:r>
          </w:p>
          <w:p w:rsidR="001A42DC" w:rsidRPr="001A42DC" w:rsidRDefault="001A42DC" w:rsidP="001A42DC">
            <w:pPr>
              <w:pStyle w:val="ListParagraph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E7083" w:rsidRDefault="003E7083" w:rsidP="007E013D">
      <w:pPr>
        <w:rPr>
          <w:rFonts w:ascii="Arial" w:hAnsi="Arial" w:cs="Arial"/>
          <w:sz w:val="22"/>
          <w:szCs w:val="22"/>
          <w:lang w:val="en-US"/>
        </w:rPr>
      </w:pPr>
    </w:p>
    <w:p w:rsidR="001A42DC" w:rsidRDefault="001A42DC" w:rsidP="007E013D">
      <w:pPr>
        <w:rPr>
          <w:rFonts w:ascii="Arial" w:hAnsi="Arial" w:cs="Arial"/>
          <w:sz w:val="22"/>
          <w:szCs w:val="22"/>
        </w:rPr>
      </w:pPr>
    </w:p>
    <w:p w:rsidR="001A42DC" w:rsidRDefault="001A4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A42DC" w:rsidRDefault="001A42DC" w:rsidP="001A42DC">
      <w:pPr>
        <w:tabs>
          <w:tab w:val="right" w:pos="8222"/>
        </w:tabs>
      </w:pPr>
      <w:r>
        <w:t xml:space="preserve">  </w:t>
      </w:r>
      <w:r w:rsidR="00124AA2">
        <w:rPr>
          <w:noProof/>
          <w:lang w:val="en-AU" w:eastAsia="en-AU"/>
        </w:rPr>
        <w:drawing>
          <wp:inline distT="0" distB="0" distL="0" distR="0">
            <wp:extent cx="1581150" cy="1019175"/>
            <wp:effectExtent l="19050" t="0" r="0" b="0"/>
            <wp:docPr id="1" name="Picture 2" descr="..\..\My Documents\My Pictures\logo_siz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My Documents\My Pictures\logo_size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b/>
          <w:sz w:val="40"/>
        </w:rPr>
        <w:t>Memorandum</w:t>
      </w:r>
    </w:p>
    <w:p w:rsidR="001A42DC" w:rsidRDefault="001A42DC" w:rsidP="001A42DC">
      <w:pPr>
        <w:tabs>
          <w:tab w:val="right" w:pos="8222"/>
        </w:tabs>
      </w:pPr>
    </w:p>
    <w:p w:rsidR="001A42DC" w:rsidRDefault="001A42DC" w:rsidP="001A42DC">
      <w:pPr>
        <w:tabs>
          <w:tab w:val="right" w:pos="8222"/>
        </w:tabs>
      </w:pPr>
    </w:p>
    <w:tbl>
      <w:tblPr>
        <w:tblW w:w="0" w:type="auto"/>
        <w:tblLayout w:type="fixed"/>
        <w:tblLook w:val="0000"/>
      </w:tblPr>
      <w:tblGrid>
        <w:gridCol w:w="1384"/>
        <w:gridCol w:w="6946"/>
      </w:tblGrid>
      <w:tr w:rsidR="001A42DC" w:rsidTr="001147B9">
        <w:tblPrEx>
          <w:tblCellMar>
            <w:top w:w="0" w:type="dxa"/>
            <w:bottom w:w="0" w:type="dxa"/>
          </w:tblCellMar>
        </w:tblPrEx>
        <w:tc>
          <w:tcPr>
            <w:tcW w:w="1384" w:type="dxa"/>
            <w:vAlign w:val="center"/>
          </w:tcPr>
          <w:p w:rsidR="001A42DC" w:rsidRDefault="001A42DC" w:rsidP="001147B9">
            <w:pPr>
              <w:pStyle w:val="Header"/>
              <w:tabs>
                <w:tab w:val="right" w:pos="8222"/>
              </w:tabs>
              <w:spacing w:after="8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</w:t>
            </w:r>
          </w:p>
        </w:tc>
        <w:tc>
          <w:tcPr>
            <w:tcW w:w="6946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</w:pPr>
            <w:r>
              <w:t>Administration Assistant</w:t>
            </w:r>
          </w:p>
        </w:tc>
      </w:tr>
      <w:tr w:rsidR="001A42DC" w:rsidTr="001147B9">
        <w:tblPrEx>
          <w:tblCellMar>
            <w:top w:w="0" w:type="dxa"/>
            <w:bottom w:w="0" w:type="dxa"/>
          </w:tblCellMar>
        </w:tblPrEx>
        <w:tc>
          <w:tcPr>
            <w:tcW w:w="1384" w:type="dxa"/>
            <w:vAlign w:val="center"/>
          </w:tcPr>
          <w:p w:rsidR="001A42DC" w:rsidRDefault="001A42DC" w:rsidP="001147B9">
            <w:pPr>
              <w:pStyle w:val="Header"/>
              <w:tabs>
                <w:tab w:val="right" w:pos="8222"/>
              </w:tabs>
              <w:spacing w:after="8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From</w:t>
            </w:r>
          </w:p>
        </w:tc>
        <w:tc>
          <w:tcPr>
            <w:tcW w:w="6946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</w:pPr>
            <w:r>
              <w:t>Janet Parker</w:t>
            </w:r>
          </w:p>
        </w:tc>
      </w:tr>
      <w:tr w:rsidR="001A42DC" w:rsidTr="001147B9">
        <w:tblPrEx>
          <w:tblCellMar>
            <w:top w:w="0" w:type="dxa"/>
            <w:bottom w:w="0" w:type="dxa"/>
          </w:tblCellMar>
        </w:tblPrEx>
        <w:tc>
          <w:tcPr>
            <w:tcW w:w="1384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</w:t>
            </w:r>
          </w:p>
        </w:tc>
        <w:tc>
          <w:tcPr>
            <w:tcW w:w="6946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</w:pPr>
            <w:fldSimple w:instr=" TIME \@ &quot;d MMMM yyyy&quot; ">
              <w:r w:rsidR="00124AA2">
                <w:rPr>
                  <w:noProof/>
                </w:rPr>
                <w:t>30 November 2010</w:t>
              </w:r>
            </w:fldSimple>
          </w:p>
        </w:tc>
      </w:tr>
      <w:tr w:rsidR="001A42DC" w:rsidTr="001147B9">
        <w:tblPrEx>
          <w:tblCellMar>
            <w:top w:w="0" w:type="dxa"/>
            <w:bottom w:w="0" w:type="dxa"/>
          </w:tblCellMar>
        </w:tblPrEx>
        <w:tc>
          <w:tcPr>
            <w:tcW w:w="1384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Reference</w:t>
            </w:r>
          </w:p>
        </w:tc>
        <w:tc>
          <w:tcPr>
            <w:tcW w:w="6946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</w:pPr>
            <w:r>
              <w:t>AD2-JP</w:t>
            </w:r>
          </w:p>
        </w:tc>
      </w:tr>
      <w:tr w:rsidR="001A42DC" w:rsidTr="001147B9">
        <w:tblPrEx>
          <w:tblCellMar>
            <w:top w:w="0" w:type="dxa"/>
            <w:bottom w:w="0" w:type="dxa"/>
          </w:tblCellMar>
        </w:tblPrEx>
        <w:tc>
          <w:tcPr>
            <w:tcW w:w="1384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Subject</w:t>
            </w:r>
          </w:p>
        </w:tc>
        <w:tc>
          <w:tcPr>
            <w:tcW w:w="6946" w:type="dxa"/>
            <w:vAlign w:val="center"/>
          </w:tcPr>
          <w:p w:rsidR="001A42DC" w:rsidRDefault="001A42DC" w:rsidP="001147B9">
            <w:pPr>
              <w:tabs>
                <w:tab w:val="right" w:pos="8222"/>
              </w:tabs>
              <w:spacing w:after="80"/>
              <w:rPr>
                <w:b/>
              </w:rPr>
            </w:pPr>
            <w:r>
              <w:rPr>
                <w:b/>
              </w:rPr>
              <w:t>Seminar confirmation</w:t>
            </w:r>
          </w:p>
        </w:tc>
      </w:tr>
    </w:tbl>
    <w:p w:rsidR="001A42DC" w:rsidRDefault="001A42DC" w:rsidP="001A42DC">
      <w:pPr>
        <w:tabs>
          <w:tab w:val="right" w:pos="8222"/>
        </w:tabs>
      </w:pPr>
    </w:p>
    <w:p w:rsidR="001A42DC" w:rsidRDefault="001A42DC" w:rsidP="001A42DC">
      <w:pPr>
        <w:tabs>
          <w:tab w:val="right" w:pos="8222"/>
        </w:tabs>
      </w:pPr>
    </w:p>
    <w:p w:rsidR="001A42DC" w:rsidRPr="007A1924" w:rsidRDefault="008D17AA" w:rsidP="001A42DC">
      <w:pPr>
        <w:pStyle w:val="Header"/>
      </w:pPr>
      <w:r w:rsidRPr="007A1924">
        <w:t>We have been asked to notify new staff of the induction for new personnel next month. The induction program is called ‘Working with us’</w:t>
      </w:r>
      <w:r w:rsidR="00612092" w:rsidRPr="007A1924">
        <w:t xml:space="preserve"> and will focus on OH&amp;S in the Workplace</w:t>
      </w:r>
      <w:r w:rsidRPr="007A1924">
        <w:t xml:space="preserve">.  </w:t>
      </w:r>
    </w:p>
    <w:p w:rsidR="008D17AA" w:rsidRPr="007A1924" w:rsidRDefault="008D17AA" w:rsidP="001A42DC">
      <w:pPr>
        <w:pStyle w:val="Header"/>
      </w:pPr>
    </w:p>
    <w:p w:rsidR="008D17AA" w:rsidRPr="007A1924" w:rsidRDefault="00612092" w:rsidP="001A42DC">
      <w:pPr>
        <w:pStyle w:val="Header"/>
      </w:pPr>
      <w:r w:rsidRPr="007A1924">
        <w:t>The program will run on the 20</w:t>
      </w:r>
      <w:r w:rsidRPr="007A1924">
        <w:rPr>
          <w:vertAlign w:val="superscript"/>
        </w:rPr>
        <w:t>th</w:t>
      </w:r>
      <w:r w:rsidRPr="007A1924">
        <w:t xml:space="preserve"> of next month and will run from 9- 11am. The venue will be the staff room here at (</w:t>
      </w:r>
      <w:r w:rsidRPr="007A1924">
        <w:rPr>
          <w:i/>
        </w:rPr>
        <w:t>school name</w:t>
      </w:r>
      <w:r w:rsidRPr="007A1924">
        <w:t>). New staff will need to bring their copy of the OH&amp;S in the Workplace package with them.</w:t>
      </w:r>
    </w:p>
    <w:p w:rsidR="001A42DC" w:rsidRPr="007A1924" w:rsidRDefault="001A42DC" w:rsidP="001A42DC">
      <w:pPr>
        <w:pStyle w:val="Header"/>
      </w:pPr>
    </w:p>
    <w:p w:rsidR="001A42DC" w:rsidRPr="007A1924" w:rsidRDefault="00612092" w:rsidP="001A42DC">
      <w:pPr>
        <w:pStyle w:val="Header"/>
      </w:pPr>
      <w:r w:rsidRPr="007A1924">
        <w:t>Y</w:t>
      </w:r>
      <w:r w:rsidR="001A42DC" w:rsidRPr="007A1924">
        <w:t xml:space="preserve">ou </w:t>
      </w:r>
      <w:r w:rsidRPr="007A1924">
        <w:t xml:space="preserve">need to </w:t>
      </w:r>
      <w:r w:rsidR="001A42DC" w:rsidRPr="007A1924">
        <w:t xml:space="preserve">write a letter to </w:t>
      </w:r>
      <w:r w:rsidRPr="007A1924">
        <w:t>the new staff notifying them of the OH&amp;S in the Workplace program.</w:t>
      </w:r>
      <w:r w:rsidR="001A42DC" w:rsidRPr="007A1924">
        <w:t xml:space="preserve">  Make sure you include the title of the </w:t>
      </w:r>
      <w:r w:rsidRPr="007A1924">
        <w:t>program</w:t>
      </w:r>
      <w:r w:rsidR="001A42DC" w:rsidRPr="007A1924">
        <w:t xml:space="preserve">, the date, venue, time and any information </w:t>
      </w:r>
      <w:r w:rsidRPr="007A1924">
        <w:t>the new staff</w:t>
      </w:r>
      <w:r w:rsidR="001A42DC" w:rsidRPr="007A1924">
        <w:t xml:space="preserve"> might need to know.</w:t>
      </w:r>
    </w:p>
    <w:p w:rsidR="001A42DC" w:rsidRPr="007A1924" w:rsidRDefault="001A42DC" w:rsidP="001A42DC">
      <w:pPr>
        <w:pStyle w:val="Header"/>
      </w:pPr>
    </w:p>
    <w:p w:rsidR="001A42DC" w:rsidRDefault="001A42DC" w:rsidP="001A42DC">
      <w:pPr>
        <w:pStyle w:val="Header"/>
      </w:pPr>
      <w:r>
        <w:t xml:space="preserve">Proofread the letter. Save the letter to </w:t>
      </w:r>
      <w:r w:rsidR="007A1924">
        <w:t>your personal folder</w:t>
      </w:r>
      <w:r>
        <w:t xml:space="preserve"> as </w:t>
      </w:r>
      <w:r>
        <w:rPr>
          <w:b/>
          <w:bCs/>
        </w:rPr>
        <w:t>semletter</w:t>
      </w:r>
      <w:r>
        <w:rPr>
          <w:b/>
          <w:bCs/>
        </w:rPr>
        <w:noBreakHyphen/>
        <w:t>yourinitials.doc</w:t>
      </w:r>
      <w:r>
        <w:t>.</w:t>
      </w:r>
      <w:r w:rsidR="007A1924">
        <w:t xml:space="preserve"> </w:t>
      </w:r>
    </w:p>
    <w:p w:rsidR="001A42DC" w:rsidRDefault="001A42DC" w:rsidP="001A42DC">
      <w:pPr>
        <w:pStyle w:val="Header"/>
      </w:pPr>
    </w:p>
    <w:p w:rsidR="001A42DC" w:rsidRDefault="001A42DC" w:rsidP="001A42DC">
      <w:pPr>
        <w:pStyle w:val="Header"/>
      </w:pPr>
    </w:p>
    <w:p w:rsidR="001A42DC" w:rsidRDefault="001A42DC" w:rsidP="001A42DC">
      <w:pPr>
        <w:pStyle w:val="Header"/>
      </w:pPr>
    </w:p>
    <w:p w:rsidR="001A42DC" w:rsidRDefault="001A42DC" w:rsidP="001A42DC"/>
    <w:p w:rsidR="002F6F13" w:rsidRPr="001E1059" w:rsidRDefault="00123A51" w:rsidP="007E013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33933" w:rsidRDefault="00124AA2" w:rsidP="00533933">
      <w:pPr>
        <w:rPr>
          <w:rFonts w:ascii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3933" w:rsidRPr="004140B0" w:rsidRDefault="00D85BED" w:rsidP="00327B4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Student Self Reflection</w:t>
      </w:r>
      <w:r w:rsidR="005A723C">
        <w:rPr>
          <w:rFonts w:ascii="Arial" w:hAnsi="Arial" w:cs="Arial"/>
          <w:b/>
          <w:sz w:val="32"/>
          <w:szCs w:val="32"/>
        </w:rPr>
        <w:t xml:space="preserve"> </w:t>
      </w:r>
      <w:r w:rsidR="008A036A">
        <w:rPr>
          <w:rFonts w:ascii="Arial" w:hAnsi="Arial" w:cs="Arial"/>
          <w:b/>
          <w:sz w:val="32"/>
          <w:szCs w:val="32"/>
        </w:rPr>
        <w:t xml:space="preserve"> </w:t>
      </w:r>
    </w:p>
    <w:p w:rsidR="00533933" w:rsidRDefault="00533933" w:rsidP="00533933">
      <w:pPr>
        <w:rPr>
          <w:rFonts w:ascii="Arial" w:hAnsi="Arial" w:cs="Arial"/>
          <w:sz w:val="22"/>
          <w:szCs w:val="22"/>
        </w:rPr>
      </w:pPr>
    </w:p>
    <w:p w:rsidR="000B43F6" w:rsidRPr="00543461" w:rsidRDefault="000B43F6" w:rsidP="00533933">
      <w:pPr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6840"/>
      </w:tblGrid>
      <w:tr w:rsidR="00533933" w:rsidRPr="00543461" w:rsidTr="00C6000B">
        <w:trPr>
          <w:cantSplit/>
          <w:trHeight w:val="38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543461" w:rsidRDefault="00533933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  <w:t>Candidate name:</w:t>
            </w:r>
          </w:p>
        </w:tc>
        <w:tc>
          <w:tcPr>
            <w:tcW w:w="6840" w:type="dxa"/>
            <w:tcBorders>
              <w:top w:val="single" w:sz="12" w:space="0" w:color="auto"/>
              <w:bottom w:val="single" w:sz="2" w:space="0" w:color="auto"/>
            </w:tcBorders>
          </w:tcPr>
          <w:p w:rsidR="00533933" w:rsidRPr="00543461" w:rsidRDefault="00533933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3933" w:rsidRPr="00543461" w:rsidTr="00C6000B">
        <w:trPr>
          <w:cantSplit/>
          <w:trHeight w:val="380"/>
        </w:trPr>
        <w:tc>
          <w:tcPr>
            <w:tcW w:w="2520" w:type="dxa"/>
            <w:tcBorders>
              <w:left w:val="single" w:sz="12" w:space="0" w:color="auto"/>
              <w:right w:val="single" w:sz="2" w:space="0" w:color="auto"/>
            </w:tcBorders>
            <w:shd w:val="pct15" w:color="auto" w:fill="FFFFFF"/>
          </w:tcPr>
          <w:p w:rsidR="00533933" w:rsidRPr="00543461" w:rsidRDefault="00533933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Unit: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933" w:rsidRPr="005A723C" w:rsidRDefault="008A036A" w:rsidP="006B438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5BED">
              <w:rPr>
                <w:rFonts w:ascii="Arial" w:hAnsi="Arial" w:cs="Arial"/>
                <w:sz w:val="22"/>
                <w:szCs w:val="22"/>
              </w:rPr>
              <w:t>Theme 1; Preparing for Work</w:t>
            </w:r>
          </w:p>
        </w:tc>
      </w:tr>
      <w:tr w:rsidR="00533933" w:rsidRPr="00543461" w:rsidTr="00C6000B">
        <w:trPr>
          <w:cantSplit/>
          <w:trHeight w:val="380"/>
        </w:trPr>
        <w:tc>
          <w:tcPr>
            <w:tcW w:w="252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pct15" w:color="auto" w:fill="FFFFFF"/>
          </w:tcPr>
          <w:p w:rsidR="00533933" w:rsidRPr="00543461" w:rsidRDefault="00533933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Teacher: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933" w:rsidRPr="00543461" w:rsidRDefault="00533933" w:rsidP="006B438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3933" w:rsidRPr="00543461" w:rsidRDefault="00533933" w:rsidP="00533933">
      <w:pPr>
        <w:rPr>
          <w:rFonts w:ascii="Arial" w:hAnsi="Arial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0"/>
        <w:gridCol w:w="540"/>
      </w:tblGrid>
      <w:tr w:rsidR="00D85BED" w:rsidRPr="00C6000B" w:rsidTr="00D85BED">
        <w:trPr>
          <w:cantSplit/>
          <w:trHeight w:val="1167"/>
          <w:tblHeader/>
        </w:trPr>
        <w:tc>
          <w:tcPr>
            <w:tcW w:w="8280" w:type="dxa"/>
            <w:shd w:val="pct25" w:color="000000" w:fill="FFFFFF"/>
          </w:tcPr>
          <w:p w:rsidR="00D85BED" w:rsidRPr="00C6000B" w:rsidRDefault="00D85BED" w:rsidP="002A7513">
            <w:pPr>
              <w:spacing w:before="20" w:afterLines="20"/>
              <w:ind w:left="340" w:hanging="340"/>
              <w:rPr>
                <w:rFonts w:ascii="Arial" w:hAnsi="Arial" w:cs="Arial"/>
                <w:b/>
                <w:sz w:val="20"/>
                <w:szCs w:val="20"/>
              </w:rPr>
            </w:pPr>
            <w:r w:rsidRPr="00C6000B">
              <w:rPr>
                <w:rFonts w:ascii="Arial" w:hAnsi="Arial" w:cs="Arial"/>
                <w:b/>
                <w:sz w:val="20"/>
                <w:szCs w:val="20"/>
              </w:rPr>
              <w:t xml:space="preserve">During the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production of the OH &amp; S resources</w:t>
            </w:r>
            <w:r w:rsidRPr="00C6000B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:rsidR="00D85BED" w:rsidRPr="00C6000B" w:rsidRDefault="00D85BED" w:rsidP="002A7513">
            <w:pPr>
              <w:spacing w:before="20" w:afterLines="20"/>
              <w:ind w:left="340" w:hanging="340"/>
              <w:rPr>
                <w:rFonts w:ascii="Arial" w:hAnsi="Arial" w:cs="Arial"/>
                <w:b/>
                <w:sz w:val="20"/>
                <w:szCs w:val="20"/>
              </w:rPr>
            </w:pPr>
            <w:r w:rsidRPr="00C6000B">
              <w:rPr>
                <w:rFonts w:ascii="Arial" w:hAnsi="Arial" w:cs="Arial"/>
                <w:i/>
                <w:sz w:val="20"/>
                <w:szCs w:val="20"/>
              </w:rPr>
              <w:t xml:space="preserve">(  insert a tick for ‘yes’, cross for ‘no’,  </w:t>
            </w:r>
          </w:p>
        </w:tc>
        <w:tc>
          <w:tcPr>
            <w:tcW w:w="540" w:type="dxa"/>
            <w:shd w:val="pct25" w:color="000000" w:fill="FFFFFF"/>
            <w:textDirection w:val="tbRl"/>
            <w:vAlign w:val="center"/>
          </w:tcPr>
          <w:p w:rsidR="00D85BED" w:rsidRPr="00C6000B" w:rsidRDefault="00D85BED" w:rsidP="002A7513">
            <w:pPr>
              <w:spacing w:before="20" w:afterLines="2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000B">
              <w:rPr>
                <w:rFonts w:ascii="Arial" w:hAnsi="Arial" w:cs="Arial"/>
                <w:b/>
                <w:sz w:val="20"/>
                <w:szCs w:val="20"/>
              </w:rPr>
              <w:t>Student</w:t>
            </w: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use Microsoft word to produce you manual using the guidelines set in section 1?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327B4C" w:rsidRDefault="00D85BED" w:rsidP="00C617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access the internet to obtain information including graphics for your manual?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C617EA" w:rsidRDefault="00D85BED" w:rsidP="00C6000B">
            <w:pPr>
              <w:spacing w:before="40" w:after="40"/>
              <w:ind w:left="-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your laminated poster up in the class room?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 your emailed Power Point presentation been received by your teacher?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27B4C">
              <w:rPr>
                <w:rFonts w:ascii="Arial" w:hAnsi="Arial" w:cs="Arial"/>
                <w:sz w:val="20"/>
                <w:szCs w:val="20"/>
              </w:rPr>
              <w:t>Did you apply relevant OH&amp;S work practices throughout the task?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D85BED" w:rsidRDefault="00D85BED" w:rsidP="00287320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85BED">
              <w:rPr>
                <w:rFonts w:ascii="Arial" w:hAnsi="Arial" w:cs="Arial"/>
                <w:b/>
                <w:sz w:val="22"/>
                <w:szCs w:val="22"/>
              </w:rPr>
              <w:t>Part 2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BED" w:rsidRPr="00327B4C" w:rsidTr="00D8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828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you saved the draft of the letter in the correct place?</w:t>
            </w:r>
          </w:p>
        </w:tc>
        <w:tc>
          <w:tcPr>
            <w:tcW w:w="540" w:type="dxa"/>
          </w:tcPr>
          <w:p w:rsidR="00D85BED" w:rsidRPr="00327B4C" w:rsidRDefault="00D85BED" w:rsidP="002873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23C" w:rsidRPr="00327B4C" w:rsidRDefault="005A723C" w:rsidP="0053393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357"/>
      </w:tblGrid>
      <w:tr w:rsidR="00533933" w:rsidRPr="00327B4C" w:rsidTr="006B438A">
        <w:trPr>
          <w:cantSplit/>
          <w:trHeight w:val="300"/>
        </w:trPr>
        <w:tc>
          <w:tcPr>
            <w:tcW w:w="93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</w:tcPr>
          <w:p w:rsidR="00533933" w:rsidRPr="00327B4C" w:rsidRDefault="00A03AAE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Candidate Self Reflection</w:t>
            </w:r>
          </w:p>
        </w:tc>
      </w:tr>
      <w:tr w:rsidR="00533933" w:rsidRPr="00327B4C" w:rsidTr="006B438A">
        <w:trPr>
          <w:cantSplit/>
          <w:trHeight w:val="300"/>
        </w:trPr>
        <w:tc>
          <w:tcPr>
            <w:tcW w:w="93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3933" w:rsidRPr="00327B4C" w:rsidRDefault="00533933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533933" w:rsidRPr="00327B4C" w:rsidRDefault="00533933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27B4C">
              <w:rPr>
                <w:rFonts w:ascii="Arial" w:hAnsi="Arial" w:cs="Arial"/>
                <w:sz w:val="20"/>
                <w:szCs w:val="20"/>
              </w:rPr>
              <w:t>General comments, strengths or improvements needed:</w:t>
            </w:r>
          </w:p>
          <w:p w:rsidR="00533933" w:rsidRPr="00327B4C" w:rsidRDefault="00533933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C6000B" w:rsidRPr="00327B4C" w:rsidRDefault="00C6000B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C6000B" w:rsidRDefault="00C6000B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P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C6000B" w:rsidRPr="00327B4C" w:rsidRDefault="00C6000B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C6000B" w:rsidRPr="00327B4C" w:rsidRDefault="00C6000B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327B4C" w:rsidRPr="00327B4C" w:rsidRDefault="00327B4C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C6000B" w:rsidRPr="00327B4C" w:rsidRDefault="00C6000B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533933" w:rsidRPr="00327B4C" w:rsidRDefault="00533933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27B4C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</w:t>
            </w:r>
          </w:p>
          <w:p w:rsidR="00533933" w:rsidRPr="00327B4C" w:rsidRDefault="00533933" w:rsidP="006B43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3933" w:rsidRPr="00327B4C" w:rsidRDefault="00533933" w:rsidP="0053393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5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837"/>
        <w:gridCol w:w="851"/>
        <w:gridCol w:w="2125"/>
      </w:tblGrid>
      <w:tr w:rsidR="006E3A67" w:rsidRPr="00327B4C" w:rsidTr="005B0958">
        <w:trPr>
          <w:cantSplit/>
          <w:trHeight w:val="520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E3A67" w:rsidRPr="00327B4C" w:rsidRDefault="006E3A67" w:rsidP="005B0958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27B4C">
              <w:rPr>
                <w:rFonts w:ascii="Arial" w:hAnsi="Arial" w:cs="Arial"/>
                <w:b/>
                <w:sz w:val="20"/>
                <w:szCs w:val="20"/>
              </w:rPr>
              <w:t>Candidates signature: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3A67" w:rsidRPr="00327B4C" w:rsidRDefault="006E3A67" w:rsidP="005B0958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6E3A67" w:rsidRPr="00327B4C" w:rsidRDefault="006E3A67" w:rsidP="005B0958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27B4C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3A67" w:rsidRPr="00327B4C" w:rsidRDefault="006E3A67" w:rsidP="005B0958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3933" w:rsidRPr="00327B4C" w:rsidTr="006B438A">
        <w:trPr>
          <w:cantSplit/>
          <w:trHeight w:val="520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33933" w:rsidRPr="00327B4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27B4C">
              <w:rPr>
                <w:rFonts w:ascii="Arial" w:hAnsi="Arial" w:cs="Arial"/>
                <w:b/>
                <w:sz w:val="20"/>
                <w:szCs w:val="20"/>
              </w:rPr>
              <w:t>Assessor signature: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933" w:rsidRPr="00327B4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533933" w:rsidRPr="00327B4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27B4C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933" w:rsidRPr="00327B4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33933" w:rsidRPr="00327B4C" w:rsidRDefault="00533933" w:rsidP="00533933">
      <w:pPr>
        <w:rPr>
          <w:rFonts w:ascii="Arial" w:hAnsi="Arial" w:cs="Arial"/>
          <w:sz w:val="20"/>
          <w:szCs w:val="20"/>
        </w:rPr>
      </w:pPr>
    </w:p>
    <w:p w:rsidR="00533933" w:rsidRPr="00327B4C" w:rsidRDefault="00533933" w:rsidP="00533933">
      <w:pPr>
        <w:rPr>
          <w:rFonts w:ascii="Arial" w:hAnsi="Arial" w:cs="Arial"/>
          <w:sz w:val="20"/>
          <w:szCs w:val="20"/>
        </w:rPr>
      </w:pPr>
    </w:p>
    <w:p w:rsidR="00BD4579" w:rsidRDefault="00BD4579" w:rsidP="00533933">
      <w:pPr>
        <w:rPr>
          <w:rFonts w:ascii="Arial" w:hAnsi="Arial" w:cs="Arial"/>
          <w:sz w:val="20"/>
          <w:szCs w:val="20"/>
        </w:rPr>
      </w:pPr>
    </w:p>
    <w:p w:rsidR="00BD4579" w:rsidRDefault="00BD4579" w:rsidP="00BD4579">
      <w:pPr>
        <w:pStyle w:val="TableRefHeading"/>
        <w:spacing w:after="0" w:line="240" w:lineRule="auto"/>
        <w:ind w:left="360" w:right="3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Observation checklist </w:t>
      </w:r>
    </w:p>
    <w:p w:rsidR="00BD4579" w:rsidRDefault="00BD4579" w:rsidP="00BD4579">
      <w:pPr>
        <w:ind w:left="360" w:right="343"/>
        <w:rPr>
          <w:rFonts w:ascii="Arial" w:hAnsi="Arial" w:cs="Arial"/>
        </w:rPr>
      </w:pPr>
    </w:p>
    <w:tbl>
      <w:tblPr>
        <w:tblW w:w="9350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310"/>
        <w:gridCol w:w="298"/>
        <w:gridCol w:w="22"/>
        <w:gridCol w:w="1430"/>
        <w:gridCol w:w="770"/>
        <w:gridCol w:w="770"/>
        <w:gridCol w:w="127"/>
        <w:gridCol w:w="2623"/>
      </w:tblGrid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3310" w:type="dxa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90" w:right="202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Candidate name:</w:t>
            </w:r>
          </w:p>
        </w:tc>
        <w:tc>
          <w:tcPr>
            <w:tcW w:w="6040" w:type="dxa"/>
            <w:gridSpan w:val="7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3310" w:type="dxa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90" w:right="202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Assessor name:</w:t>
            </w:r>
          </w:p>
        </w:tc>
        <w:tc>
          <w:tcPr>
            <w:tcW w:w="6040" w:type="dxa"/>
            <w:gridSpan w:val="7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10" w:type="dxa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90" w:right="202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Units of competency:</w:t>
            </w:r>
          </w:p>
        </w:tc>
        <w:tc>
          <w:tcPr>
            <w:tcW w:w="6040" w:type="dxa"/>
            <w:gridSpan w:val="7"/>
          </w:tcPr>
          <w:p w:rsidR="00BD4579" w:rsidRDefault="00BD457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BSBCMM201A Communicate in the workplace</w:t>
            </w:r>
          </w:p>
          <w:p w:rsidR="00BD4579" w:rsidRDefault="00BD457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BSBOHS201A  Participate in OHS Processes</w:t>
            </w:r>
          </w:p>
          <w:p w:rsidR="00BD4579" w:rsidRDefault="00BD457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BSBWOR204A Use Business Technology</w:t>
            </w:r>
          </w:p>
          <w:p w:rsidR="00BD4579" w:rsidRPr="00BD4579" w:rsidRDefault="00BD4579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BSBITU102A Develop keyboard skills</w:t>
            </w: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10" w:type="dxa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90" w:right="202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Date of assessment:</w:t>
            </w:r>
          </w:p>
        </w:tc>
        <w:tc>
          <w:tcPr>
            <w:tcW w:w="6040" w:type="dxa"/>
            <w:gridSpan w:val="7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0" w:type="dxa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90" w:right="202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Procedure:</w:t>
            </w:r>
          </w:p>
        </w:tc>
        <w:tc>
          <w:tcPr>
            <w:tcW w:w="6040" w:type="dxa"/>
            <w:gridSpan w:val="7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During the demonstration of skills, did the candidate:</w:t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73" w:right="3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7A1924" w:rsidRDefault="000B43F6" w:rsidP="000B43F6">
            <w:pPr>
              <w:pStyle w:val="MajorL2BulletList"/>
              <w:numPr>
                <w:ilvl w:val="0"/>
                <w:numId w:val="0"/>
              </w:numPr>
              <w:spacing w:line="240" w:lineRule="auto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7A1924">
              <w:rPr>
                <w:rFonts w:ascii="Arial" w:hAnsi="Arial" w:cs="Arial"/>
                <w:sz w:val="22"/>
                <w:szCs w:val="22"/>
              </w:rPr>
              <w:t>Demonstrate safe work practices</w:t>
            </w:r>
          </w:p>
          <w:p w:rsidR="00BD4579" w:rsidRPr="007A1924" w:rsidRDefault="00BD4579" w:rsidP="000B43F6">
            <w:pPr>
              <w:pStyle w:val="MajorL2BulletList"/>
              <w:numPr>
                <w:ilvl w:val="0"/>
                <w:numId w:val="0"/>
              </w:numPr>
              <w:spacing w:line="240" w:lineRule="auto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7A1924" w:rsidRDefault="000B43F6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7A1924">
              <w:rPr>
                <w:rFonts w:ascii="Arial" w:hAnsi="Arial" w:cs="Arial"/>
                <w:sz w:val="22"/>
                <w:szCs w:val="22"/>
              </w:rPr>
              <w:t>Work collegially with peers</w:t>
            </w:r>
          </w:p>
          <w:p w:rsidR="00BD4579" w:rsidRPr="007A1924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7A1924" w:rsidRDefault="000B43F6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7A1924">
              <w:rPr>
                <w:rFonts w:ascii="Arial" w:hAnsi="Arial" w:cs="Arial"/>
                <w:sz w:val="22"/>
                <w:szCs w:val="22"/>
              </w:rPr>
              <w:t>Edit peers work</w:t>
            </w:r>
          </w:p>
          <w:p w:rsidR="00BD4579" w:rsidRPr="007A1924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7A1924" w:rsidRDefault="000B43F6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7A1924">
              <w:rPr>
                <w:rFonts w:ascii="Arial" w:hAnsi="Arial" w:cs="Arial"/>
                <w:sz w:val="22"/>
                <w:szCs w:val="22"/>
              </w:rPr>
              <w:t>Demonstrate the use of different business technology</w:t>
            </w:r>
          </w:p>
          <w:p w:rsidR="00BD4579" w:rsidRPr="007A1924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0B43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0" w:type="dxa"/>
            <w:gridSpan w:val="4"/>
            <w:vAlign w:val="center"/>
          </w:tcPr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  <w:p w:rsidR="00BD4579" w:rsidRPr="0095648E" w:rsidRDefault="00BD4579" w:rsidP="000B43F6">
            <w:pPr>
              <w:pStyle w:val="MajorTableLastBullet"/>
              <w:numPr>
                <w:ilvl w:val="0"/>
                <w:numId w:val="0"/>
              </w:numPr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73" w:right="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770" w:type="dxa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750" w:type="dxa"/>
            <w:gridSpan w:val="2"/>
          </w:tcPr>
          <w:p w:rsidR="00BD4579" w:rsidRPr="0095648E" w:rsidRDefault="00BD4579" w:rsidP="001147B9">
            <w:pPr>
              <w:pStyle w:val="MajorTableText"/>
              <w:ind w:left="360" w:right="34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0" w:type="dxa"/>
            <w:gridSpan w:val="3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>The candidate’s performance was:</w:t>
            </w:r>
          </w:p>
        </w:tc>
        <w:tc>
          <w:tcPr>
            <w:tcW w:w="3097" w:type="dxa"/>
            <w:gridSpan w:val="4"/>
          </w:tcPr>
          <w:p w:rsidR="00BD4579" w:rsidRPr="0095648E" w:rsidRDefault="00BD4579" w:rsidP="001147B9">
            <w:pPr>
              <w:pStyle w:val="MajorTableText"/>
              <w:ind w:left="147" w:right="250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>Not Satisfactory</w:t>
            </w:r>
            <w:r w:rsidRPr="0095648E">
              <w:rPr>
                <w:rFonts w:ascii="Arial" w:hAnsi="Arial" w:cs="Arial"/>
                <w:sz w:val="22"/>
                <w:szCs w:val="22"/>
              </w:rPr>
              <w:tab/>
            </w: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2623" w:type="dxa"/>
          </w:tcPr>
          <w:p w:rsidR="00BD4579" w:rsidRPr="0095648E" w:rsidRDefault="00BD4579" w:rsidP="001147B9">
            <w:pPr>
              <w:pStyle w:val="MajorTableText"/>
              <w:tabs>
                <w:tab w:val="left" w:pos="1696"/>
              </w:tabs>
              <w:ind w:left="76" w:right="217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>Satisfactory</w:t>
            </w:r>
            <w:r w:rsidRPr="0095648E">
              <w:rPr>
                <w:rFonts w:ascii="Arial" w:hAnsi="Arial" w:cs="Arial"/>
                <w:sz w:val="22"/>
                <w:szCs w:val="22"/>
              </w:rPr>
              <w:tab/>
            </w:r>
            <w:r w:rsidRPr="0095648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</w:tr>
      <w:tr w:rsidR="00BD4579" w:rsidRPr="0095648E" w:rsidTr="00D85B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0" w:type="dxa"/>
            <w:gridSpan w:val="8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Feedback to candidate:</w:t>
            </w:r>
          </w:p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 xml:space="preserve">- – – – – – – – – – – – – – – – – – – – – – – – – – – – – – – – – – – – – –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D4579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 xml:space="preserve">- – – – – – – – – – – – – – – – – – – – – – – – – – – – – – – – – – – – – – – </w:t>
            </w:r>
          </w:p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 xml:space="preserve">– – – – – – – – – – – – – – – – – – – – – – – – – – – – – – – – – – – – – – – </w:t>
            </w:r>
          </w:p>
          <w:p w:rsidR="00BD4579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D4579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Feedback from candidate:</w:t>
            </w:r>
            <w:r w:rsidRPr="0095648E">
              <w:rPr>
                <w:rFonts w:ascii="Arial" w:hAnsi="Arial" w:cs="Arial"/>
                <w:sz w:val="22"/>
                <w:szCs w:val="22"/>
              </w:rPr>
              <w:t xml:space="preserve"> - – – – – – – – – – – – – – – – – – – – – – – – </w:t>
            </w:r>
          </w:p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 xml:space="preserve">– – – – – – – – – – – – – – – – – – – – – – – – – – – – – – – – –  – – – – – </w:t>
            </w:r>
          </w:p>
          <w:p w:rsidR="00BD4579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  <w:r w:rsidRPr="0095648E">
              <w:rPr>
                <w:rFonts w:ascii="Arial" w:hAnsi="Arial" w:cs="Arial"/>
                <w:sz w:val="22"/>
                <w:szCs w:val="22"/>
              </w:rPr>
              <w:t xml:space="preserve">- – – – – – – – – – – – – – – – – – – – – – – – – – – – – – – – – – – – – –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D4579" w:rsidRPr="0095648E" w:rsidRDefault="00BD4579" w:rsidP="001147B9">
            <w:pPr>
              <w:pStyle w:val="MajorTableText"/>
              <w:ind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8" w:type="dxa"/>
            <w:gridSpan w:val="2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Candidate signature:</w:t>
            </w:r>
          </w:p>
        </w:tc>
        <w:tc>
          <w:tcPr>
            <w:tcW w:w="5742" w:type="dxa"/>
            <w:gridSpan w:val="6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579" w:rsidRPr="0095648E" w:rsidTr="00D85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8" w:type="dxa"/>
            <w:gridSpan w:val="2"/>
            <w:shd w:val="pct10" w:color="auto" w:fill="auto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b/>
                <w:sz w:val="22"/>
                <w:szCs w:val="22"/>
              </w:rPr>
            </w:pPr>
            <w:r w:rsidRPr="0095648E">
              <w:rPr>
                <w:rFonts w:ascii="Arial" w:hAnsi="Arial" w:cs="Arial"/>
                <w:b/>
                <w:sz w:val="22"/>
                <w:szCs w:val="22"/>
              </w:rPr>
              <w:t>Assessor signature:</w:t>
            </w:r>
          </w:p>
        </w:tc>
        <w:tc>
          <w:tcPr>
            <w:tcW w:w="5742" w:type="dxa"/>
            <w:gridSpan w:val="6"/>
          </w:tcPr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  <w:p w:rsidR="00BD4579" w:rsidRPr="0095648E" w:rsidRDefault="00BD4579" w:rsidP="001147B9">
            <w:pPr>
              <w:pStyle w:val="MajorTableText"/>
              <w:ind w:left="360" w:right="343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3933" w:rsidRPr="00327B4C" w:rsidRDefault="00BD4579" w:rsidP="000B43F6">
      <w:pPr>
        <w:pStyle w:val="TableRefHeading"/>
        <w:spacing w:after="240" w:line="240" w:lineRule="auto"/>
        <w:ind w:left="360" w:right="343"/>
        <w:jc w:val="center"/>
        <w:rPr>
          <w:rFonts w:ascii="Arial" w:hAnsi="Arial" w:cs="Arial"/>
        </w:rPr>
      </w:pPr>
      <w:r w:rsidRPr="0095648E">
        <w:rPr>
          <w:rFonts w:ascii="Arial" w:hAnsi="Arial" w:cs="Arial"/>
          <w:sz w:val="22"/>
          <w:szCs w:val="22"/>
        </w:rPr>
        <w:br w:type="page"/>
      </w:r>
    </w:p>
    <w:p w:rsidR="00EE6C2A" w:rsidRDefault="00EE6C2A" w:rsidP="00EE6C2A">
      <w:pPr>
        <w:pStyle w:val="Heading1"/>
        <w:spacing w:before="0" w:after="0"/>
        <w:jc w:val="center"/>
      </w:pPr>
      <w:r w:rsidRPr="00543461">
        <w:t>Western Sydney Region</w:t>
      </w:r>
      <w:r>
        <w:t xml:space="preserve"> RTO </w:t>
      </w:r>
    </w:p>
    <w:p w:rsidR="00EE6C2A" w:rsidRDefault="00EE6C2A" w:rsidP="00EE6C2A">
      <w:pPr>
        <w:pStyle w:val="Heading1"/>
        <w:spacing w:before="0" w:after="0"/>
        <w:jc w:val="center"/>
        <w:rPr>
          <w:sz w:val="22"/>
          <w:szCs w:val="22"/>
        </w:rPr>
      </w:pPr>
      <w:r w:rsidRPr="00543461">
        <w:rPr>
          <w:sz w:val="22"/>
          <w:szCs w:val="22"/>
        </w:rPr>
        <w:t>Vocational Education and Training</w:t>
      </w:r>
    </w:p>
    <w:p w:rsidR="00EE6C2A" w:rsidRPr="005D280B" w:rsidRDefault="00EE6C2A" w:rsidP="00EE6C2A">
      <w:pPr>
        <w:jc w:val="center"/>
        <w:rPr>
          <w:rFonts w:ascii="Arial" w:hAnsi="Arial" w:cs="Arial"/>
          <w:b/>
          <w:sz w:val="22"/>
          <w:szCs w:val="22"/>
        </w:rPr>
      </w:pPr>
      <w:r w:rsidRPr="005D280B">
        <w:rPr>
          <w:rFonts w:ascii="Arial" w:hAnsi="Arial" w:cs="Arial"/>
          <w:b/>
          <w:sz w:val="22"/>
          <w:szCs w:val="22"/>
        </w:rPr>
        <w:t>Asses</w:t>
      </w:r>
      <w:r>
        <w:rPr>
          <w:rFonts w:ascii="Arial" w:hAnsi="Arial" w:cs="Arial"/>
          <w:b/>
          <w:sz w:val="22"/>
          <w:szCs w:val="22"/>
        </w:rPr>
        <w:t>s</w:t>
      </w:r>
      <w:r w:rsidRPr="005D280B">
        <w:rPr>
          <w:rFonts w:ascii="Arial" w:hAnsi="Arial" w:cs="Arial"/>
          <w:b/>
          <w:sz w:val="22"/>
          <w:szCs w:val="22"/>
        </w:rPr>
        <w:t>ment Feedback</w:t>
      </w:r>
    </w:p>
    <w:p w:rsidR="00EE6C2A" w:rsidRPr="005D280B" w:rsidRDefault="00EE6C2A" w:rsidP="00EE6C2A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</w:t>
            </w:r>
            <w:r w:rsidR="006E3A67" w:rsidRPr="00ED0EFF">
              <w:rPr>
                <w:rFonts w:ascii="Arial" w:hAnsi="Arial" w:cs="Arial"/>
                <w:sz w:val="20"/>
                <w:szCs w:val="20"/>
              </w:rPr>
              <w:t>Business Services</w:t>
            </w:r>
          </w:p>
        </w:tc>
      </w:tr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EE6C2A" w:rsidRPr="00123A51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03AAE" w:rsidRDefault="00A03AAE" w:rsidP="00A03AAE">
            <w:pPr>
              <w:pStyle w:val="Header"/>
              <w:rPr>
                <w:rFonts w:cs="Arial"/>
                <w:sz w:val="22"/>
              </w:rPr>
            </w:pPr>
            <w:r w:rsidRPr="00123A51">
              <w:rPr>
                <w:rFonts w:cs="Arial"/>
                <w:b/>
                <w:sz w:val="22"/>
              </w:rPr>
              <w:t xml:space="preserve">Unit of competency </w:t>
            </w:r>
            <w:r>
              <w:rPr>
                <w:rFonts w:cs="Arial"/>
                <w:sz w:val="22"/>
              </w:rPr>
              <w:t xml:space="preserve">    </w:t>
            </w:r>
          </w:p>
          <w:p w:rsidR="00A03AAE" w:rsidRDefault="00A03AAE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BSBCMM201A Communicate in the workplace</w:t>
            </w:r>
          </w:p>
          <w:p w:rsidR="00A03AAE" w:rsidRDefault="00A03AAE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BSBOHS201A  Participate in OHS Processes</w:t>
            </w:r>
          </w:p>
          <w:p w:rsidR="00A03AAE" w:rsidRDefault="00A03AAE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BSBWOR204A Use Business Technology</w:t>
            </w:r>
          </w:p>
          <w:p w:rsidR="00EE6C2A" w:rsidRDefault="00A03AAE" w:rsidP="00D85BED">
            <w:pPr>
              <w:pStyle w:val="Header"/>
              <w:ind w:left="720"/>
              <w:rPr>
                <w:rFonts w:cs="Arial"/>
              </w:rPr>
            </w:pPr>
            <w:r>
              <w:rPr>
                <w:rFonts w:cs="Arial"/>
              </w:rPr>
              <w:t>BSBITU102A Develop keyboard skills</w:t>
            </w:r>
          </w:p>
          <w:p w:rsidR="00A03AAE" w:rsidRPr="00327B4C" w:rsidRDefault="00A03AAE" w:rsidP="00A03AAE">
            <w:pPr>
              <w:pStyle w:val="Header"/>
              <w:ind w:left="720"/>
              <w:rPr>
                <w:rFonts w:cs="Arial"/>
              </w:rPr>
            </w:pPr>
          </w:p>
        </w:tc>
      </w:tr>
      <w:tr w:rsidR="00EE6C2A" w:rsidRPr="00B94399" w:rsidTr="00ED3E79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EE6C2A" w:rsidRPr="00B94399" w:rsidRDefault="00327B4C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Due Date</w:t>
            </w:r>
            <w:r w:rsidR="003F4D6F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                                                Date </w:t>
            </w:r>
            <w:r w:rsidR="003F4D6F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Received</w:t>
            </w:r>
            <w:r w:rsidR="003F4D6F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                              </w:t>
            </w:r>
          </w:p>
        </w:tc>
      </w:tr>
    </w:tbl>
    <w:p w:rsidR="00EE6C2A" w:rsidRDefault="00EE6C2A" w:rsidP="00EE6C2A">
      <w:pPr>
        <w:rPr>
          <w:rFonts w:ascii="Arial" w:hAnsi="Arial" w:cs="Arial"/>
          <w:sz w:val="20"/>
          <w:szCs w:val="20"/>
        </w:rPr>
      </w:pPr>
    </w:p>
    <w:p w:rsidR="00EE6C2A" w:rsidRPr="008B664C" w:rsidRDefault="00EE6C2A" w:rsidP="00EE6C2A">
      <w:pPr>
        <w:rPr>
          <w:rFonts w:ascii="Arial" w:hAnsi="Arial" w:cs="Arial"/>
          <w:b/>
          <w:sz w:val="22"/>
          <w:szCs w:val="22"/>
        </w:rPr>
      </w:pPr>
      <w:r w:rsidRPr="00B910B4">
        <w:rPr>
          <w:rFonts w:ascii="Arial" w:hAnsi="Arial" w:cs="Arial"/>
          <w:b/>
          <w:sz w:val="22"/>
          <w:szCs w:val="22"/>
        </w:rPr>
        <w:t>Overall</w:t>
      </w:r>
      <w:r>
        <w:rPr>
          <w:rFonts w:ascii="Arial" w:hAnsi="Arial" w:cs="Arial"/>
          <w:b/>
          <w:sz w:val="22"/>
          <w:szCs w:val="22"/>
        </w:rPr>
        <w:t xml:space="preserve"> Result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2"/>
        <w:gridCol w:w="3493"/>
        <w:gridCol w:w="2920"/>
      </w:tblGrid>
      <w:tr w:rsidR="00AB6E5C" w:rsidRPr="00736EB2" w:rsidTr="0094203B">
        <w:trPr>
          <w:trHeight w:val="736"/>
        </w:trPr>
        <w:tc>
          <w:tcPr>
            <w:tcW w:w="1532" w:type="pct"/>
          </w:tcPr>
          <w:p w:rsidR="00EE6C2A" w:rsidRPr="0094203B" w:rsidRDefault="00EE6C2A" w:rsidP="009420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4203B">
              <w:rPr>
                <w:rFonts w:ascii="Arial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1889" w:type="pct"/>
          </w:tcPr>
          <w:p w:rsidR="00EE6C2A" w:rsidRPr="0094203B" w:rsidRDefault="00EE6C2A" w:rsidP="009420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4203B">
              <w:rPr>
                <w:rFonts w:ascii="Arial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EE6C2A" w:rsidRPr="0094203B" w:rsidRDefault="00EE6C2A" w:rsidP="009420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9" w:type="pct"/>
          </w:tcPr>
          <w:p w:rsidR="00EE6C2A" w:rsidRPr="0094203B" w:rsidRDefault="00EE6C2A" w:rsidP="0094203B">
            <w:pPr>
              <w:ind w:left="251" w:hanging="251"/>
              <w:rPr>
                <w:rFonts w:ascii="Arial" w:hAnsi="Arial" w:cs="Arial"/>
                <w:b/>
                <w:sz w:val="20"/>
                <w:szCs w:val="20"/>
              </w:rPr>
            </w:pPr>
            <w:r w:rsidRPr="0094203B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EE6C2A" w:rsidRPr="0094203B" w:rsidRDefault="00BF3B68" w:rsidP="0094203B">
            <w:pPr>
              <w:spacing w:before="20"/>
              <w:rPr>
                <w:rFonts w:ascii="Arial" w:hAnsi="Arial" w:cs="Arial"/>
                <w:b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BSBCMM201A Communicate in the workplace</w:t>
            </w:r>
          </w:p>
        </w:tc>
        <w:tc>
          <w:tcPr>
            <w:tcW w:w="1889" w:type="pct"/>
          </w:tcPr>
          <w:p w:rsidR="00327B4C" w:rsidRPr="00ED0EFF" w:rsidRDefault="00BF3B68" w:rsidP="00BD4579">
            <w:pPr>
              <w:pStyle w:val="Column1"/>
            </w:pPr>
            <w:r>
              <w:t>Gather, convey and receive information and ideas</w:t>
            </w:r>
          </w:p>
          <w:p w:rsidR="00EE6C2A" w:rsidRPr="0094203B" w:rsidRDefault="00EE6C2A" w:rsidP="0094203B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9" w:type="pct"/>
          </w:tcPr>
          <w:p w:rsidR="00EE6C2A" w:rsidRPr="0094203B" w:rsidRDefault="00EE6C2A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EE6C2A" w:rsidRPr="0094203B" w:rsidRDefault="00EE6C2A" w:rsidP="0094203B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89" w:type="pct"/>
          </w:tcPr>
          <w:p w:rsidR="00EE6C2A" w:rsidRPr="0094203B" w:rsidRDefault="00BF3B68" w:rsidP="0094203B">
            <w:pPr>
              <w:pStyle w:val="ListParagraph"/>
              <w:numPr>
                <w:ilvl w:val="0"/>
                <w:numId w:val="13"/>
              </w:numPr>
              <w:tabs>
                <w:tab w:val="num" w:pos="43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Complete workplace documentation and correspondence.</w:t>
            </w:r>
          </w:p>
        </w:tc>
        <w:tc>
          <w:tcPr>
            <w:tcW w:w="1579" w:type="pct"/>
          </w:tcPr>
          <w:p w:rsidR="00EE6C2A" w:rsidRPr="0094203B" w:rsidRDefault="00EE6C2A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EE6C2A" w:rsidRPr="0094203B" w:rsidRDefault="00EE6C2A" w:rsidP="0094203B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89" w:type="pct"/>
          </w:tcPr>
          <w:p w:rsidR="00EE6C2A" w:rsidRPr="00736EB2" w:rsidRDefault="00BF3B68" w:rsidP="0094203B">
            <w:pPr>
              <w:pStyle w:val="Column1"/>
              <w:numPr>
                <w:ilvl w:val="0"/>
                <w:numId w:val="13"/>
              </w:numPr>
            </w:pPr>
            <w:r>
              <w:t>Communicate in a way that responds positively to individual differences.</w:t>
            </w:r>
          </w:p>
        </w:tc>
        <w:tc>
          <w:tcPr>
            <w:tcW w:w="1579" w:type="pct"/>
          </w:tcPr>
          <w:p w:rsidR="00EE6C2A" w:rsidRPr="0094203B" w:rsidRDefault="00EE6C2A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EE6C2A" w:rsidRPr="0094203B" w:rsidRDefault="00BF3B68" w:rsidP="0094203B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BSBOHS201A  Participate in OHS Processes</w:t>
            </w:r>
          </w:p>
        </w:tc>
        <w:tc>
          <w:tcPr>
            <w:tcW w:w="1889" w:type="pct"/>
          </w:tcPr>
          <w:p w:rsidR="00EE6C2A" w:rsidRPr="0094203B" w:rsidRDefault="00BF3B68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Work safely</w:t>
            </w:r>
          </w:p>
        </w:tc>
        <w:tc>
          <w:tcPr>
            <w:tcW w:w="1579" w:type="pct"/>
          </w:tcPr>
          <w:p w:rsidR="00EE6C2A" w:rsidRPr="0094203B" w:rsidRDefault="00EE6C2A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BF3B68" w:rsidRPr="0094203B" w:rsidRDefault="00BF3B68" w:rsidP="0094203B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9" w:type="pct"/>
          </w:tcPr>
          <w:p w:rsidR="00BF3B68" w:rsidRPr="0094203B" w:rsidRDefault="00BF3B68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Implement workplace safety requirements</w:t>
            </w:r>
          </w:p>
        </w:tc>
        <w:tc>
          <w:tcPr>
            <w:tcW w:w="1579" w:type="pct"/>
          </w:tcPr>
          <w:p w:rsidR="00BF3B68" w:rsidRPr="0094203B" w:rsidRDefault="00BF3B68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BF3B68" w:rsidRPr="0094203B" w:rsidRDefault="00BF3B68" w:rsidP="0094203B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9" w:type="pct"/>
          </w:tcPr>
          <w:p w:rsidR="00BF3B68" w:rsidRPr="0094203B" w:rsidRDefault="00BF3B68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Participate in OH&amp;S consultative processes.</w:t>
            </w:r>
          </w:p>
        </w:tc>
        <w:tc>
          <w:tcPr>
            <w:tcW w:w="1579" w:type="pct"/>
          </w:tcPr>
          <w:p w:rsidR="00BF3B68" w:rsidRPr="0094203B" w:rsidRDefault="00BF3B68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BF3B68" w:rsidRPr="0094203B" w:rsidRDefault="00BF3B68" w:rsidP="0094203B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9" w:type="pct"/>
          </w:tcPr>
          <w:p w:rsidR="00BF3B68" w:rsidRPr="0094203B" w:rsidRDefault="00BF3B68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Follow safety procedures</w:t>
            </w:r>
          </w:p>
        </w:tc>
        <w:tc>
          <w:tcPr>
            <w:tcW w:w="1579" w:type="pct"/>
          </w:tcPr>
          <w:p w:rsidR="00BF3B68" w:rsidRPr="0094203B" w:rsidRDefault="00BF3B68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BF3B68" w:rsidRPr="0094203B" w:rsidRDefault="00BF3B68" w:rsidP="0094203B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BSBWOR204A Use Business Technology</w:t>
            </w:r>
          </w:p>
        </w:tc>
        <w:tc>
          <w:tcPr>
            <w:tcW w:w="1889" w:type="pct"/>
          </w:tcPr>
          <w:p w:rsidR="00BF3B68" w:rsidRPr="0094203B" w:rsidRDefault="008B664C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Select and use technology</w:t>
            </w:r>
          </w:p>
        </w:tc>
        <w:tc>
          <w:tcPr>
            <w:tcW w:w="1579" w:type="pct"/>
          </w:tcPr>
          <w:p w:rsidR="00BF3B68" w:rsidRPr="0094203B" w:rsidRDefault="00BF3B68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8B664C" w:rsidRPr="0094203B" w:rsidRDefault="008B664C" w:rsidP="0094203B">
            <w:pPr>
              <w:spacing w:before="20"/>
              <w:rPr>
                <w:rFonts w:cs="Arial"/>
              </w:rPr>
            </w:pPr>
          </w:p>
        </w:tc>
        <w:tc>
          <w:tcPr>
            <w:tcW w:w="1889" w:type="pct"/>
          </w:tcPr>
          <w:p w:rsidR="008B664C" w:rsidRPr="0094203B" w:rsidRDefault="00D85BED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Process and o</w:t>
            </w:r>
            <w:r w:rsidR="008B664C" w:rsidRPr="0094203B">
              <w:rPr>
                <w:rFonts w:ascii="Arial" w:hAnsi="Arial" w:cs="Arial"/>
                <w:sz w:val="20"/>
                <w:szCs w:val="20"/>
              </w:rPr>
              <w:t>rganise data</w:t>
            </w:r>
          </w:p>
        </w:tc>
        <w:tc>
          <w:tcPr>
            <w:tcW w:w="1579" w:type="pct"/>
          </w:tcPr>
          <w:p w:rsidR="008B664C" w:rsidRPr="0094203B" w:rsidRDefault="008B664C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8B664C" w:rsidRPr="0094203B" w:rsidRDefault="008B664C" w:rsidP="0094203B">
            <w:pPr>
              <w:spacing w:before="20"/>
              <w:rPr>
                <w:rFonts w:cs="Arial"/>
              </w:rPr>
            </w:pPr>
          </w:p>
        </w:tc>
        <w:tc>
          <w:tcPr>
            <w:tcW w:w="1889" w:type="pct"/>
          </w:tcPr>
          <w:p w:rsidR="008B664C" w:rsidRPr="0094203B" w:rsidRDefault="008B664C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Maintain technology</w:t>
            </w:r>
          </w:p>
        </w:tc>
        <w:tc>
          <w:tcPr>
            <w:tcW w:w="1579" w:type="pct"/>
          </w:tcPr>
          <w:p w:rsidR="008B664C" w:rsidRPr="0094203B" w:rsidRDefault="008B664C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5C" w:rsidRPr="00736EB2" w:rsidTr="0094203B">
        <w:trPr>
          <w:trHeight w:val="510"/>
        </w:trPr>
        <w:tc>
          <w:tcPr>
            <w:tcW w:w="1532" w:type="pct"/>
          </w:tcPr>
          <w:p w:rsidR="00A03AAE" w:rsidRPr="0094203B" w:rsidRDefault="00A03AAE" w:rsidP="000B43F6">
            <w:pPr>
              <w:pStyle w:val="Header"/>
              <w:rPr>
                <w:rFonts w:cs="Arial"/>
              </w:rPr>
            </w:pPr>
            <w:r w:rsidRPr="0094203B">
              <w:rPr>
                <w:rFonts w:cs="Arial"/>
              </w:rPr>
              <w:t>BSBITU102A Develop keyboard skills</w:t>
            </w:r>
          </w:p>
        </w:tc>
        <w:tc>
          <w:tcPr>
            <w:tcW w:w="1889" w:type="pct"/>
          </w:tcPr>
          <w:p w:rsidR="00A03AAE" w:rsidRPr="0094203B" w:rsidRDefault="00D85BED" w:rsidP="0094203B">
            <w:pPr>
              <w:pStyle w:val="ListParagraph"/>
              <w:tabs>
                <w:tab w:val="left" w:pos="1620"/>
              </w:tabs>
              <w:spacing w:before="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203B">
              <w:rPr>
                <w:rFonts w:ascii="Arial" w:hAnsi="Arial" w:cs="Arial"/>
                <w:sz w:val="20"/>
                <w:szCs w:val="20"/>
              </w:rPr>
              <w:t>U</w:t>
            </w:r>
            <w:r w:rsidR="00BD4579" w:rsidRPr="0094203B">
              <w:rPr>
                <w:rFonts w:ascii="Arial" w:hAnsi="Arial" w:cs="Arial"/>
                <w:sz w:val="20"/>
                <w:szCs w:val="20"/>
              </w:rPr>
              <w:t>se safe work practices</w:t>
            </w:r>
          </w:p>
        </w:tc>
        <w:tc>
          <w:tcPr>
            <w:tcW w:w="1579" w:type="pct"/>
          </w:tcPr>
          <w:p w:rsidR="00A03AAE" w:rsidRPr="0094203B" w:rsidRDefault="00A03AAE" w:rsidP="0094203B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6C2A" w:rsidRPr="005D280B" w:rsidRDefault="00EE6C2A" w:rsidP="00EE6C2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5"/>
      </w:tblGrid>
      <w:tr w:rsidR="00EE6C2A" w:rsidRPr="005D280B" w:rsidTr="00ED3E79">
        <w:trPr>
          <w:trHeight w:val="1741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B664C" w:rsidRDefault="008B664C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B664C" w:rsidRPr="005D280B" w:rsidRDefault="008B664C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>:    .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6C2A" w:rsidRPr="005D280B" w:rsidTr="00ED3E79">
        <w:trPr>
          <w:trHeight w:val="1247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:    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E6C2A" w:rsidRPr="00C91515" w:rsidRDefault="00EE6C2A" w:rsidP="00C91515">
      <w:pPr>
        <w:rPr>
          <w:rFonts w:ascii="Arial" w:hAnsi="Arial" w:cs="Arial"/>
          <w:sz w:val="22"/>
          <w:szCs w:val="22"/>
          <w:lang w:val="en-US"/>
        </w:rPr>
      </w:pPr>
    </w:p>
    <w:sectPr w:rsidR="00EE6C2A" w:rsidRPr="00C91515" w:rsidSect="003C74E7">
      <w:footerReference w:type="default" r:id="rId9"/>
      <w:pgSz w:w="11909" w:h="16834" w:code="9"/>
      <w:pgMar w:top="851" w:right="1440" w:bottom="85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75" w:rsidRDefault="00412E75">
      <w:r>
        <w:separator/>
      </w:r>
    </w:p>
  </w:endnote>
  <w:endnote w:type="continuationSeparator" w:id="0">
    <w:p w:rsidR="00412E75" w:rsidRDefault="00412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24" w:rsidRDefault="007A1924" w:rsidP="0094203B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9029"/>
      </w:tabs>
      <w:rPr>
        <w:rFonts w:ascii="Cambria" w:hAnsi="Cambria"/>
      </w:rPr>
    </w:pPr>
    <w:r w:rsidRPr="0094203B">
      <w:rPr>
        <w:rFonts w:ascii="Arial" w:hAnsi="Arial" w:cs="Arial"/>
        <w:sz w:val="20"/>
        <w:szCs w:val="20"/>
      </w:rPr>
      <w:t>RTO 90221</w:t>
    </w:r>
    <w:r>
      <w:rPr>
        <w:rFonts w:ascii="Arial" w:hAnsi="Arial" w:cs="Arial"/>
        <w:sz w:val="20"/>
        <w:szCs w:val="20"/>
      </w:rPr>
      <w:t xml:space="preserve">: </w:t>
    </w:r>
    <w:r w:rsidRPr="0094203B">
      <w:rPr>
        <w:rFonts w:ascii="Arial" w:hAnsi="Arial" w:cs="Arial"/>
        <w:sz w:val="20"/>
        <w:szCs w:val="20"/>
      </w:rPr>
      <w:t xml:space="preserve">BSB07: Theme 1 Package; </w:t>
    </w:r>
    <w:r w:rsidR="00124AA2">
      <w:rPr>
        <w:rFonts w:ascii="Arial" w:hAnsi="Arial" w:cs="Arial"/>
        <w:sz w:val="20"/>
        <w:szCs w:val="20"/>
      </w:rPr>
      <w:t>validated 30</w:t>
    </w:r>
    <w:r w:rsidR="00124AA2" w:rsidRPr="00124AA2">
      <w:rPr>
        <w:rFonts w:ascii="Arial" w:hAnsi="Arial" w:cs="Arial"/>
        <w:sz w:val="20"/>
        <w:szCs w:val="20"/>
        <w:vertAlign w:val="superscript"/>
      </w:rPr>
      <w:t>th</w:t>
    </w:r>
    <w:r w:rsidR="00124AA2">
      <w:rPr>
        <w:rFonts w:ascii="Arial" w:hAnsi="Arial" w:cs="Arial"/>
        <w:sz w:val="20"/>
        <w:szCs w:val="20"/>
      </w:rPr>
      <w:t xml:space="preserve"> November 2010</w:t>
    </w:r>
    <w:r w:rsidRPr="0094203B">
      <w:rPr>
        <w:rFonts w:ascii="Arial" w:hAnsi="Arial" w:cs="Arial"/>
        <w:sz w:val="20"/>
        <w:szCs w:val="20"/>
      </w:rPr>
      <w:tab/>
      <w:t>Page</w:t>
    </w:r>
    <w:r>
      <w:rPr>
        <w:rFonts w:ascii="Cambria" w:hAnsi="Cambria"/>
      </w:rPr>
      <w:t xml:space="preserve"> </w:t>
    </w:r>
    <w:fldSimple w:instr=" PAGE   \* MERGEFORMAT ">
      <w:r w:rsidR="00124AA2" w:rsidRPr="00124AA2">
        <w:rPr>
          <w:rFonts w:ascii="Cambria" w:hAnsi="Cambria"/>
          <w:noProof/>
        </w:rPr>
        <w:t>7</w:t>
      </w:r>
    </w:fldSimple>
  </w:p>
  <w:p w:rsidR="007A1924" w:rsidRDefault="007A19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75" w:rsidRDefault="00412E75">
      <w:r>
        <w:separator/>
      </w:r>
    </w:p>
  </w:footnote>
  <w:footnote w:type="continuationSeparator" w:id="0">
    <w:p w:rsidR="00412E75" w:rsidRDefault="00412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C"/>
      </v:shape>
    </w:pict>
  </w:numPicBullet>
  <w:abstractNum w:abstractNumId="0">
    <w:nsid w:val="00834C2F"/>
    <w:multiLevelType w:val="hybridMultilevel"/>
    <w:tmpl w:val="D5C2F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29FE"/>
    <w:multiLevelType w:val="hybridMultilevel"/>
    <w:tmpl w:val="9A309134"/>
    <w:lvl w:ilvl="0" w:tplc="E416B090">
      <w:start w:val="1"/>
      <w:numFmt w:val="decimal"/>
      <w:pStyle w:val="Column1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955DB"/>
    <w:multiLevelType w:val="hybridMultilevel"/>
    <w:tmpl w:val="FC027A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63386"/>
    <w:multiLevelType w:val="hybridMultilevel"/>
    <w:tmpl w:val="D2580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A55CE"/>
    <w:multiLevelType w:val="hybridMultilevel"/>
    <w:tmpl w:val="4B9066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60B82"/>
    <w:multiLevelType w:val="multilevel"/>
    <w:tmpl w:val="6122C25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6610B79"/>
    <w:multiLevelType w:val="hybridMultilevel"/>
    <w:tmpl w:val="B7D02E0C"/>
    <w:lvl w:ilvl="0" w:tplc="F2B48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F1CE6"/>
    <w:multiLevelType w:val="hybridMultilevel"/>
    <w:tmpl w:val="139A6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B1C98"/>
    <w:multiLevelType w:val="hybridMultilevel"/>
    <w:tmpl w:val="444435C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9B5B10"/>
    <w:multiLevelType w:val="hybridMultilevel"/>
    <w:tmpl w:val="9D0A3496"/>
    <w:lvl w:ilvl="0" w:tplc="5D529C18">
      <w:start w:val="1"/>
      <w:numFmt w:val="bullet"/>
      <w:pStyle w:val="MajorL2Bullet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293A8E"/>
    <w:multiLevelType w:val="hybridMultilevel"/>
    <w:tmpl w:val="2B8C1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129BE"/>
    <w:multiLevelType w:val="hybridMultilevel"/>
    <w:tmpl w:val="43465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3C6986"/>
    <w:multiLevelType w:val="hybridMultilevel"/>
    <w:tmpl w:val="D2280A54"/>
    <w:lvl w:ilvl="0" w:tplc="2D767AC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F0339A"/>
    <w:multiLevelType w:val="hybridMultilevel"/>
    <w:tmpl w:val="8E1099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4E4A66"/>
    <w:multiLevelType w:val="hybridMultilevel"/>
    <w:tmpl w:val="BE8472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1A5FBE"/>
    <w:multiLevelType w:val="hybridMultilevel"/>
    <w:tmpl w:val="27C89B0E"/>
    <w:lvl w:ilvl="0" w:tplc="0C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4"/>
  </w:num>
  <w:num w:numId="5">
    <w:abstractNumId w:val="13"/>
  </w:num>
  <w:num w:numId="6">
    <w:abstractNumId w:val="8"/>
  </w:num>
  <w:num w:numId="7">
    <w:abstractNumId w:val="0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7"/>
  </w:num>
  <w:num w:numId="13">
    <w:abstractNumId w:val="15"/>
  </w:num>
  <w:num w:numId="14">
    <w:abstractNumId w:val="1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F1723"/>
    <w:rsid w:val="000178E0"/>
    <w:rsid w:val="00020EBA"/>
    <w:rsid w:val="00044795"/>
    <w:rsid w:val="000761EC"/>
    <w:rsid w:val="000822DA"/>
    <w:rsid w:val="0009055A"/>
    <w:rsid w:val="000A5522"/>
    <w:rsid w:val="000B43F6"/>
    <w:rsid w:val="000B6D2D"/>
    <w:rsid w:val="000B70BD"/>
    <w:rsid w:val="000C1F31"/>
    <w:rsid w:val="000F528F"/>
    <w:rsid w:val="001147B9"/>
    <w:rsid w:val="00121C19"/>
    <w:rsid w:val="00123A51"/>
    <w:rsid w:val="00124AA2"/>
    <w:rsid w:val="001408DD"/>
    <w:rsid w:val="00147F41"/>
    <w:rsid w:val="001549D1"/>
    <w:rsid w:val="00176574"/>
    <w:rsid w:val="00193CF2"/>
    <w:rsid w:val="001A42DC"/>
    <w:rsid w:val="001A5B0F"/>
    <w:rsid w:val="001A6CD2"/>
    <w:rsid w:val="001B5A98"/>
    <w:rsid w:val="001C30D7"/>
    <w:rsid w:val="001E1059"/>
    <w:rsid w:val="001E1EBF"/>
    <w:rsid w:val="00211989"/>
    <w:rsid w:val="00212563"/>
    <w:rsid w:val="002150E5"/>
    <w:rsid w:val="0023069A"/>
    <w:rsid w:val="002331E1"/>
    <w:rsid w:val="0024002D"/>
    <w:rsid w:val="002675C4"/>
    <w:rsid w:val="00272661"/>
    <w:rsid w:val="00282295"/>
    <w:rsid w:val="00287320"/>
    <w:rsid w:val="002A7513"/>
    <w:rsid w:val="002B7764"/>
    <w:rsid w:val="002C250A"/>
    <w:rsid w:val="002C78F3"/>
    <w:rsid w:val="002D513F"/>
    <w:rsid w:val="002E5AF0"/>
    <w:rsid w:val="002E7B48"/>
    <w:rsid w:val="002F6F13"/>
    <w:rsid w:val="003023ED"/>
    <w:rsid w:val="00312E5A"/>
    <w:rsid w:val="00327B4C"/>
    <w:rsid w:val="00357C5D"/>
    <w:rsid w:val="00377E55"/>
    <w:rsid w:val="00380A65"/>
    <w:rsid w:val="003B23CE"/>
    <w:rsid w:val="003C74E7"/>
    <w:rsid w:val="003E0D2D"/>
    <w:rsid w:val="003E7083"/>
    <w:rsid w:val="003F4D6F"/>
    <w:rsid w:val="004026E3"/>
    <w:rsid w:val="00412E75"/>
    <w:rsid w:val="00424A74"/>
    <w:rsid w:val="00435114"/>
    <w:rsid w:val="00437414"/>
    <w:rsid w:val="00484025"/>
    <w:rsid w:val="00484C0A"/>
    <w:rsid w:val="004949A7"/>
    <w:rsid w:val="004A5204"/>
    <w:rsid w:val="004B6539"/>
    <w:rsid w:val="004E1FB0"/>
    <w:rsid w:val="004E2E22"/>
    <w:rsid w:val="004F02E8"/>
    <w:rsid w:val="00504016"/>
    <w:rsid w:val="00533933"/>
    <w:rsid w:val="00537AB5"/>
    <w:rsid w:val="005430FA"/>
    <w:rsid w:val="00543391"/>
    <w:rsid w:val="00591BA9"/>
    <w:rsid w:val="00593C4F"/>
    <w:rsid w:val="005A49CE"/>
    <w:rsid w:val="005A723C"/>
    <w:rsid w:val="005B0958"/>
    <w:rsid w:val="005B4A1C"/>
    <w:rsid w:val="005E2504"/>
    <w:rsid w:val="005F4692"/>
    <w:rsid w:val="006052CE"/>
    <w:rsid w:val="00612092"/>
    <w:rsid w:val="006875BA"/>
    <w:rsid w:val="006B438A"/>
    <w:rsid w:val="006E3A67"/>
    <w:rsid w:val="006F4DD0"/>
    <w:rsid w:val="00700A15"/>
    <w:rsid w:val="00705DA9"/>
    <w:rsid w:val="007303C1"/>
    <w:rsid w:val="00736E2C"/>
    <w:rsid w:val="00745B9D"/>
    <w:rsid w:val="00747AFC"/>
    <w:rsid w:val="007A1924"/>
    <w:rsid w:val="007A790C"/>
    <w:rsid w:val="007E013D"/>
    <w:rsid w:val="007E3CE8"/>
    <w:rsid w:val="007E529F"/>
    <w:rsid w:val="007F461D"/>
    <w:rsid w:val="00813121"/>
    <w:rsid w:val="0083617F"/>
    <w:rsid w:val="0085551A"/>
    <w:rsid w:val="00894887"/>
    <w:rsid w:val="008A036A"/>
    <w:rsid w:val="008A2763"/>
    <w:rsid w:val="008B3E88"/>
    <w:rsid w:val="008B664C"/>
    <w:rsid w:val="008C410E"/>
    <w:rsid w:val="008D17AA"/>
    <w:rsid w:val="008D50A0"/>
    <w:rsid w:val="008E3A8F"/>
    <w:rsid w:val="008F2936"/>
    <w:rsid w:val="00912302"/>
    <w:rsid w:val="0094203B"/>
    <w:rsid w:val="009631C2"/>
    <w:rsid w:val="0096764F"/>
    <w:rsid w:val="00970ADD"/>
    <w:rsid w:val="009A1574"/>
    <w:rsid w:val="009A3A90"/>
    <w:rsid w:val="009F42EA"/>
    <w:rsid w:val="00A03AAE"/>
    <w:rsid w:val="00A128B0"/>
    <w:rsid w:val="00A15046"/>
    <w:rsid w:val="00A82426"/>
    <w:rsid w:val="00A86466"/>
    <w:rsid w:val="00AA2C3A"/>
    <w:rsid w:val="00AB6E5C"/>
    <w:rsid w:val="00AF1723"/>
    <w:rsid w:val="00B0676D"/>
    <w:rsid w:val="00B24974"/>
    <w:rsid w:val="00B31CDF"/>
    <w:rsid w:val="00B43E5C"/>
    <w:rsid w:val="00B76119"/>
    <w:rsid w:val="00B85EA1"/>
    <w:rsid w:val="00B94399"/>
    <w:rsid w:val="00B97682"/>
    <w:rsid w:val="00BA4420"/>
    <w:rsid w:val="00BD2F3F"/>
    <w:rsid w:val="00BD4579"/>
    <w:rsid w:val="00BE41A3"/>
    <w:rsid w:val="00BE4A4D"/>
    <w:rsid w:val="00BE6A6F"/>
    <w:rsid w:val="00BF1B3C"/>
    <w:rsid w:val="00BF3B68"/>
    <w:rsid w:val="00C20033"/>
    <w:rsid w:val="00C34168"/>
    <w:rsid w:val="00C3472B"/>
    <w:rsid w:val="00C51B4D"/>
    <w:rsid w:val="00C6000B"/>
    <w:rsid w:val="00C617EA"/>
    <w:rsid w:val="00C64C32"/>
    <w:rsid w:val="00C91515"/>
    <w:rsid w:val="00C91837"/>
    <w:rsid w:val="00C96B6E"/>
    <w:rsid w:val="00CB445C"/>
    <w:rsid w:val="00CF0AF4"/>
    <w:rsid w:val="00D2434A"/>
    <w:rsid w:val="00D27E81"/>
    <w:rsid w:val="00D7144B"/>
    <w:rsid w:val="00D81DF1"/>
    <w:rsid w:val="00D85BED"/>
    <w:rsid w:val="00D877F1"/>
    <w:rsid w:val="00D91946"/>
    <w:rsid w:val="00D972BD"/>
    <w:rsid w:val="00DA7759"/>
    <w:rsid w:val="00E30CA4"/>
    <w:rsid w:val="00E5523B"/>
    <w:rsid w:val="00E72532"/>
    <w:rsid w:val="00E90221"/>
    <w:rsid w:val="00ED0EFF"/>
    <w:rsid w:val="00ED3E79"/>
    <w:rsid w:val="00EE1C3F"/>
    <w:rsid w:val="00EE6C2A"/>
    <w:rsid w:val="00EF1B13"/>
    <w:rsid w:val="00F31E67"/>
    <w:rsid w:val="00F7592B"/>
    <w:rsid w:val="00F8478D"/>
    <w:rsid w:val="00F95CF5"/>
    <w:rsid w:val="00FA11E5"/>
    <w:rsid w:val="00FA4D06"/>
    <w:rsid w:val="00FB3E77"/>
    <w:rsid w:val="00FE1C7A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link w:val="FooterChar"/>
    <w:uiPriority w:val="99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BD4579"/>
    <w:pPr>
      <w:widowControl w:val="0"/>
      <w:numPr>
        <w:numId w:val="14"/>
      </w:numPr>
      <w:spacing w:before="120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2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tabs>
        <w:tab w:val="num" w:pos="720"/>
      </w:tabs>
      <w:spacing w:before="120"/>
      <w:ind w:left="720" w:hanging="36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8A036A"/>
    <w:pPr>
      <w:spacing w:after="120"/>
      <w:jc w:val="center"/>
    </w:pPr>
    <w:rPr>
      <w:rFonts w:ascii="Arial" w:hAnsi="Arial"/>
      <w:b/>
      <w:sz w:val="28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BalloonText">
    <w:name w:val="Balloon Text"/>
    <w:basedOn w:val="Normal"/>
    <w:link w:val="BalloonTextChar"/>
    <w:rsid w:val="00082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22D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D972B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1C30D7"/>
    <w:rPr>
      <w:rFonts w:ascii="Arial" w:hAnsi="Arial"/>
      <w:lang w:eastAsia="en-US"/>
    </w:rPr>
  </w:style>
  <w:style w:type="character" w:styleId="CommentReference">
    <w:name w:val="annotation reference"/>
    <w:basedOn w:val="DefaultParagraphFont"/>
    <w:rsid w:val="001C30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0D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C30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30D7"/>
    <w:rPr>
      <w:b/>
      <w:bCs/>
    </w:rPr>
  </w:style>
  <w:style w:type="paragraph" w:customStyle="1" w:styleId="MajorL2BulletList">
    <w:name w:val="Major L2 Bullet List"/>
    <w:basedOn w:val="Normal"/>
    <w:semiHidden/>
    <w:rsid w:val="00BD4579"/>
    <w:pPr>
      <w:numPr>
        <w:numId w:val="15"/>
      </w:numPr>
      <w:spacing w:line="360" w:lineRule="auto"/>
    </w:pPr>
    <w:rPr>
      <w:rFonts w:ascii="Palatino" w:hAnsi="Palatino"/>
      <w:sz w:val="20"/>
      <w:szCs w:val="20"/>
      <w:lang w:val="en-AU"/>
    </w:rPr>
  </w:style>
  <w:style w:type="paragraph" w:customStyle="1" w:styleId="TableRefHeading">
    <w:name w:val="Table Ref Heading"/>
    <w:basedOn w:val="Normal"/>
    <w:next w:val="Normal"/>
    <w:rsid w:val="00BD4579"/>
    <w:pPr>
      <w:spacing w:after="120" w:line="360" w:lineRule="auto"/>
      <w:outlineLvl w:val="0"/>
    </w:pPr>
    <w:rPr>
      <w:rFonts w:ascii="Palatino" w:hAnsi="Palatino"/>
      <w:b/>
      <w:sz w:val="20"/>
      <w:szCs w:val="20"/>
      <w:lang w:val="en-AU"/>
    </w:rPr>
  </w:style>
  <w:style w:type="paragraph" w:customStyle="1" w:styleId="MajorTableLastBullet">
    <w:name w:val="Major Table Last Bullet"/>
    <w:basedOn w:val="Normal"/>
    <w:semiHidden/>
    <w:rsid w:val="00BD4579"/>
    <w:pPr>
      <w:numPr>
        <w:numId w:val="1"/>
      </w:numPr>
      <w:tabs>
        <w:tab w:val="left" w:pos="357"/>
        <w:tab w:val="left" w:pos="7655"/>
      </w:tabs>
    </w:pPr>
    <w:rPr>
      <w:rFonts w:ascii="Palatino" w:hAnsi="Palatino"/>
      <w:sz w:val="18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4203B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DET NSW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yhardy2</dc:creator>
  <cp:keywords/>
  <dc:description/>
  <cp:lastModifiedBy>Authorised DET User</cp:lastModifiedBy>
  <cp:revision>2</cp:revision>
  <cp:lastPrinted>2009-03-12T23:19:00Z</cp:lastPrinted>
  <dcterms:created xsi:type="dcterms:W3CDTF">2010-11-30T06:18:00Z</dcterms:created>
  <dcterms:modified xsi:type="dcterms:W3CDTF">2010-11-30T06:18:00Z</dcterms:modified>
</cp:coreProperties>
</file>